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BDE" w:rsidRDefault="00406BDE" w:rsidP="00406BDE">
      <w:pPr>
        <w:rPr>
          <w:b/>
          <w:sz w:val="28"/>
          <w:szCs w:val="28"/>
        </w:rPr>
      </w:pPr>
    </w:p>
    <w:p w:rsidR="00406BDE" w:rsidRPr="00A82308" w:rsidRDefault="00406BDE" w:rsidP="00406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2308">
        <w:rPr>
          <w:rFonts w:ascii="Times New Roman" w:hAnsi="Times New Roman"/>
          <w:b/>
          <w:sz w:val="24"/>
          <w:szCs w:val="24"/>
        </w:rPr>
        <w:t xml:space="preserve">МУНИЦИПАЛЬНОЕ </w:t>
      </w:r>
      <w:r w:rsidR="007C2C06">
        <w:rPr>
          <w:rFonts w:ascii="Times New Roman" w:hAnsi="Times New Roman"/>
          <w:b/>
          <w:sz w:val="24"/>
          <w:szCs w:val="24"/>
        </w:rPr>
        <w:t>БЮДЖЕТ</w:t>
      </w:r>
      <w:r>
        <w:rPr>
          <w:rFonts w:ascii="Times New Roman" w:hAnsi="Times New Roman"/>
          <w:b/>
          <w:sz w:val="24"/>
          <w:szCs w:val="24"/>
        </w:rPr>
        <w:t>НОЕ ОБ</w:t>
      </w:r>
      <w:r w:rsidRPr="00A82308">
        <w:rPr>
          <w:rFonts w:ascii="Times New Roman" w:hAnsi="Times New Roman"/>
          <w:b/>
          <w:sz w:val="24"/>
          <w:szCs w:val="24"/>
        </w:rPr>
        <w:t>ЩЕОБРАЗОВАТЕЛЬНОЕ УЧРЕЖДЕНИЕ</w:t>
      </w:r>
    </w:p>
    <w:p w:rsidR="00406BDE" w:rsidRDefault="007C2C06" w:rsidP="007C2C0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«ДОРГЕЛИН</w:t>
      </w:r>
      <w:r w:rsidR="00406BDE">
        <w:rPr>
          <w:rFonts w:ascii="Times New Roman" w:hAnsi="Times New Roman"/>
          <w:b/>
          <w:sz w:val="24"/>
          <w:szCs w:val="24"/>
        </w:rPr>
        <w:t xml:space="preserve">СКАЯ </w:t>
      </w:r>
      <w:r w:rsidR="00406BDE" w:rsidRPr="00A82308">
        <w:rPr>
          <w:rFonts w:ascii="Times New Roman" w:hAnsi="Times New Roman"/>
          <w:b/>
          <w:sz w:val="24"/>
          <w:szCs w:val="24"/>
        </w:rPr>
        <w:t>СРЕД</w:t>
      </w:r>
      <w:r w:rsidR="00406BDE">
        <w:rPr>
          <w:rFonts w:ascii="Times New Roman" w:hAnsi="Times New Roman"/>
          <w:b/>
          <w:sz w:val="24"/>
          <w:szCs w:val="24"/>
        </w:rPr>
        <w:t xml:space="preserve">НЯЯ ОБЩЕОБРАЗОВАТЕЛЬНАЯ ШКОЛА №1  </w:t>
      </w:r>
      <w:r w:rsidR="00406BDE" w:rsidRPr="00A82308">
        <w:rPr>
          <w:rFonts w:ascii="Times New Roman" w:hAnsi="Times New Roman"/>
          <w:b/>
          <w:sz w:val="24"/>
          <w:szCs w:val="24"/>
        </w:rPr>
        <w:t>»</w:t>
      </w:r>
    </w:p>
    <w:p w:rsidR="00406BDE" w:rsidRPr="00A82308" w:rsidRDefault="00406BDE" w:rsidP="00406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6BDE" w:rsidRPr="00A82308" w:rsidRDefault="00406BDE" w:rsidP="00406BDE">
      <w:pPr>
        <w:rPr>
          <w:rFonts w:ascii="Times New Roman" w:hAnsi="Times New Roman"/>
          <w:b/>
          <w:sz w:val="24"/>
          <w:szCs w:val="24"/>
        </w:rPr>
      </w:pPr>
    </w:p>
    <w:p w:rsidR="00406BDE" w:rsidRDefault="00406BDE" w:rsidP="00406BDE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8"/>
        <w:gridCol w:w="4968"/>
      </w:tblGrid>
      <w:tr w:rsidR="00406BDE" w:rsidRPr="00597C7B" w:rsidTr="0007684C">
        <w:tc>
          <w:tcPr>
            <w:tcW w:w="4968" w:type="dxa"/>
          </w:tcPr>
          <w:p w:rsidR="00406BDE" w:rsidRPr="00597C7B" w:rsidRDefault="00406BDE" w:rsidP="0007684C">
            <w:pPr>
              <w:spacing w:after="0" w:line="240" w:lineRule="auto"/>
              <w:ind w:first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ПРИНЯТО»</w:t>
            </w:r>
          </w:p>
          <w:p w:rsidR="00406BDE" w:rsidRPr="00597C7B" w:rsidRDefault="00406BDE" w:rsidP="0007684C">
            <w:pPr>
              <w:spacing w:after="0" w:line="240" w:lineRule="auto"/>
              <w:ind w:first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решением педагогического совета</w:t>
            </w:r>
          </w:p>
          <w:p w:rsidR="00406BDE" w:rsidRPr="00597C7B" w:rsidRDefault="00406BDE" w:rsidP="0007684C">
            <w:pPr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протокол от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E7510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</w:t>
            </w:r>
          </w:p>
          <w:p w:rsidR="00406BDE" w:rsidRPr="00597C7B" w:rsidRDefault="00406BDE" w:rsidP="000768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8" w:type="dxa"/>
          </w:tcPr>
          <w:p w:rsidR="00406BDE" w:rsidRPr="00597C7B" w:rsidRDefault="00406BDE" w:rsidP="0007684C">
            <w:pPr>
              <w:tabs>
                <w:tab w:val="left" w:pos="5337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«УТВЕРЖДАЮ»</w:t>
            </w:r>
          </w:p>
          <w:p w:rsidR="00406BDE" w:rsidRPr="00597C7B" w:rsidRDefault="00406BDE" w:rsidP="0007684C">
            <w:pPr>
              <w:tabs>
                <w:tab w:val="left" w:pos="5337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</w:t>
            </w:r>
            <w:r w:rsidR="007C2C06">
              <w:rPr>
                <w:rFonts w:ascii="Times New Roman" w:hAnsi="Times New Roman"/>
                <w:color w:val="000000"/>
                <w:sz w:val="24"/>
                <w:szCs w:val="24"/>
              </w:rPr>
              <w:t>БОУ «Д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СОШ №1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406BDE" w:rsidRPr="00597C7B" w:rsidRDefault="00406BDE" w:rsidP="0007684C">
            <w:pPr>
              <w:tabs>
                <w:tab w:val="left" w:pos="5337"/>
                <w:tab w:val="left" w:pos="6330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______________</w:t>
            </w:r>
            <w:proofErr w:type="spellStart"/>
            <w:r w:rsidR="007C2C06">
              <w:rPr>
                <w:rFonts w:ascii="Times New Roman" w:hAnsi="Times New Roman"/>
                <w:color w:val="000000"/>
                <w:sz w:val="24"/>
                <w:szCs w:val="24"/>
              </w:rPr>
              <w:t>Р.М.Джамаева</w:t>
            </w:r>
            <w:proofErr w:type="spellEnd"/>
          </w:p>
          <w:p w:rsidR="00406BDE" w:rsidRPr="00597C7B" w:rsidRDefault="00406BDE" w:rsidP="0007684C">
            <w:pPr>
              <w:tabs>
                <w:tab w:val="left" w:pos="5337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Приказ от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E7510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597C7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406BDE" w:rsidRPr="00597C7B" w:rsidRDefault="00406BDE" w:rsidP="000768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6BDE" w:rsidRPr="00A82308" w:rsidRDefault="00406BDE" w:rsidP="00406BDE">
      <w:pPr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Spacing w:w="15" w:type="dxa"/>
        <w:tblInd w:w="334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05"/>
      </w:tblGrid>
      <w:tr w:rsidR="00406BDE" w:rsidRPr="00A82308" w:rsidTr="0007684C">
        <w:trPr>
          <w:tblCellSpacing w:w="15" w:type="dxa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06BDE" w:rsidRPr="00A82308" w:rsidRDefault="00406BDE" w:rsidP="0007684C">
            <w:pPr>
              <w:tabs>
                <w:tab w:val="left" w:pos="5337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82308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406BDE" w:rsidRPr="00A82308" w:rsidRDefault="00406BDE" w:rsidP="0007684C">
            <w:pPr>
              <w:tabs>
                <w:tab w:val="left" w:pos="5337"/>
              </w:tabs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308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406BDE" w:rsidRPr="00A82308" w:rsidRDefault="00406BDE" w:rsidP="0007684C">
            <w:pPr>
              <w:tabs>
                <w:tab w:val="left" w:pos="5337"/>
              </w:tabs>
              <w:spacing w:after="0" w:line="240" w:lineRule="auto"/>
              <w:ind w:first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6BDE" w:rsidRPr="00A82308" w:rsidRDefault="00406BDE" w:rsidP="0007684C">
            <w:pPr>
              <w:tabs>
                <w:tab w:val="left" w:pos="5337"/>
              </w:tabs>
              <w:spacing w:after="0" w:line="240" w:lineRule="auto"/>
              <w:ind w:first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6BDE" w:rsidRPr="00A82308" w:rsidRDefault="00406BDE" w:rsidP="0007684C">
            <w:pPr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6BDE" w:rsidRPr="00A82308" w:rsidRDefault="00406BDE" w:rsidP="0007684C">
            <w:pPr>
              <w:spacing w:after="0" w:line="240" w:lineRule="auto"/>
              <w:ind w:firstLine="10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6BDE" w:rsidRPr="00A82308" w:rsidRDefault="00406BDE" w:rsidP="0007684C">
            <w:pPr>
              <w:ind w:firstLine="102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</w:t>
            </w:r>
          </w:p>
        </w:tc>
      </w:tr>
    </w:tbl>
    <w:p w:rsidR="00406BDE" w:rsidRDefault="00406BDE" w:rsidP="00406BDE">
      <w:pPr>
        <w:spacing w:after="0" w:line="240" w:lineRule="auto"/>
        <w:ind w:hanging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2308">
        <w:rPr>
          <w:rFonts w:ascii="Times New Roman" w:hAnsi="Times New Roman"/>
          <w:b/>
          <w:bCs/>
          <w:color w:val="000000"/>
          <w:sz w:val="24"/>
          <w:szCs w:val="24"/>
        </w:rPr>
        <w:t>ОБРАЗОВАТЕЛЬНАЯ ПРОГРАММА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СРЕДНЕГО ОБЩЕГО ОБРАЗОВАНИЯ</w:t>
      </w:r>
    </w:p>
    <w:p w:rsidR="009E0711" w:rsidRDefault="009E0711" w:rsidP="00406BDE">
      <w:pPr>
        <w:spacing w:after="0" w:line="240" w:lineRule="auto"/>
        <w:ind w:hanging="18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406BDE" w:rsidRDefault="006574FE" w:rsidP="00406BDE">
      <w:pPr>
        <w:spacing w:after="0" w:line="240" w:lineRule="auto"/>
        <w:ind w:hanging="18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(10-11 классы)</w:t>
      </w:r>
    </w:p>
    <w:p w:rsidR="00E75102" w:rsidRDefault="00E75102" w:rsidP="00406BDE">
      <w:pPr>
        <w:spacing w:after="0" w:line="240" w:lineRule="auto"/>
        <w:ind w:hanging="18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75102" w:rsidRDefault="00E75102" w:rsidP="00406BDE">
      <w:pPr>
        <w:spacing w:after="0" w:line="240" w:lineRule="auto"/>
        <w:ind w:hanging="18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</w:p>
    <w:p w:rsidR="00406BDE" w:rsidRDefault="00406BDE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2C06" w:rsidRDefault="007C2C06" w:rsidP="00406BDE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E04E8" w:rsidRDefault="00864556" w:rsidP="00DE04E8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2017г</w:t>
      </w:r>
      <w:proofErr w:type="gramStart"/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.(</w:t>
      </w:r>
      <w:proofErr w:type="gramEnd"/>
      <w:r w:rsidR="007C2C06">
        <w:rPr>
          <w:rFonts w:ascii="Times New Roman" w:hAnsi="Times New Roman"/>
          <w:b/>
          <w:bCs/>
          <w:iCs/>
          <w:color w:val="000000"/>
          <w:sz w:val="24"/>
          <w:szCs w:val="24"/>
        </w:rPr>
        <w:t>В новой редакции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)</w:t>
      </w:r>
    </w:p>
    <w:p w:rsidR="0073795E" w:rsidRPr="00DE04E8" w:rsidRDefault="0073795E" w:rsidP="00DE04E8">
      <w:pPr>
        <w:spacing w:after="0" w:line="240" w:lineRule="auto"/>
        <w:ind w:left="-176" w:hanging="181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169C5">
        <w:rPr>
          <w:rFonts w:ascii="Times New Roman" w:hAnsi="Times New Roman"/>
          <w:sz w:val="24"/>
          <w:szCs w:val="24"/>
        </w:rPr>
        <w:t>Оглавление</w:t>
      </w:r>
    </w:p>
    <w:p w:rsidR="0073795E" w:rsidRPr="00F169C5" w:rsidRDefault="0073795E" w:rsidP="0073795E">
      <w:pPr>
        <w:rPr>
          <w:rFonts w:ascii="Times New Roman" w:hAnsi="Times New Roman" w:cs="Times New Roman"/>
          <w:sz w:val="24"/>
          <w:szCs w:val="24"/>
        </w:rPr>
      </w:pPr>
    </w:p>
    <w:p w:rsidR="0073795E" w:rsidRPr="00F169C5" w:rsidRDefault="000E32EB" w:rsidP="0073795E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r w:rsidRPr="00F169C5">
        <w:rPr>
          <w:sz w:val="24"/>
          <w:szCs w:val="24"/>
        </w:rPr>
        <w:fldChar w:fldCharType="begin"/>
      </w:r>
      <w:r w:rsidR="0073795E" w:rsidRPr="00F169C5">
        <w:rPr>
          <w:sz w:val="24"/>
          <w:szCs w:val="24"/>
        </w:rPr>
        <w:instrText xml:space="preserve"> TOC \o "1-3" \h \z \u </w:instrText>
      </w:r>
      <w:r w:rsidRPr="00F169C5">
        <w:rPr>
          <w:sz w:val="24"/>
          <w:szCs w:val="24"/>
        </w:rPr>
        <w:fldChar w:fldCharType="separate"/>
      </w:r>
      <w:hyperlink w:anchor="_Toc405691526" w:history="1">
        <w:r w:rsidR="0073795E" w:rsidRPr="00F169C5">
          <w:rPr>
            <w:rStyle w:val="a7"/>
            <w:noProof/>
            <w:sz w:val="24"/>
            <w:szCs w:val="24"/>
            <w:lang w:val="en-US"/>
          </w:rPr>
          <w:t>I</w:t>
        </w:r>
        <w:r w:rsidR="0073795E" w:rsidRPr="00F169C5">
          <w:rPr>
            <w:rStyle w:val="a7"/>
            <w:noProof/>
            <w:sz w:val="24"/>
            <w:szCs w:val="24"/>
          </w:rPr>
          <w:t>. Пояснительная записка к образовательной программе школы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_Toc405691526 \h </w:instrText>
        </w:r>
        <w:r w:rsidRPr="00F169C5">
          <w:rPr>
            <w:noProof/>
            <w:webHidden/>
            <w:sz w:val="24"/>
            <w:szCs w:val="24"/>
          </w:rPr>
        </w:r>
        <w:r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3</w:t>
        </w:r>
        <w:r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27" w:history="1">
        <w:r w:rsidR="0073795E" w:rsidRPr="00F169C5">
          <w:rPr>
            <w:rStyle w:val="a7"/>
            <w:noProof/>
            <w:sz w:val="24"/>
            <w:szCs w:val="24"/>
          </w:rPr>
          <w:t>1.1. Цели и задачи.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_Toc405691527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3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28" w:history="1">
        <w:r w:rsidR="0073795E" w:rsidRPr="00F169C5">
          <w:rPr>
            <w:rStyle w:val="a7"/>
            <w:noProof/>
            <w:sz w:val="24"/>
            <w:szCs w:val="24"/>
          </w:rPr>
          <w:t>1.2. Особенности условий.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_Toc405691528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5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29" w:history="1">
        <w:r w:rsidR="0073795E" w:rsidRPr="00F169C5">
          <w:rPr>
            <w:rStyle w:val="a7"/>
            <w:noProof/>
            <w:sz w:val="24"/>
            <w:szCs w:val="24"/>
          </w:rPr>
          <w:t>1.3. Принципы построения.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_Toc405691529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5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0" w:history="1">
        <w:r w:rsidR="0073795E" w:rsidRPr="00F169C5">
          <w:rPr>
            <w:rStyle w:val="a7"/>
            <w:iCs/>
            <w:noProof/>
            <w:spacing w:val="-5"/>
            <w:sz w:val="24"/>
            <w:szCs w:val="24"/>
            <w:lang w:val="en-US"/>
          </w:rPr>
          <w:t>II</w:t>
        </w:r>
        <w:r w:rsidR="0073795E" w:rsidRPr="00F169C5">
          <w:rPr>
            <w:rStyle w:val="a7"/>
            <w:iCs/>
            <w:noProof/>
            <w:spacing w:val="-5"/>
            <w:sz w:val="24"/>
            <w:szCs w:val="24"/>
          </w:rPr>
          <w:t xml:space="preserve">. </w:t>
        </w:r>
        <w:r w:rsidR="0073795E" w:rsidRPr="00F169C5">
          <w:rPr>
            <w:rStyle w:val="a7"/>
            <w:noProof/>
            <w:sz w:val="24"/>
            <w:szCs w:val="24"/>
          </w:rPr>
          <w:t>Образовательная программа среднего (полного) общего образования (10-11 классы)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_Toc405691530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7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1" w:history="1">
        <w:r w:rsidR="0073795E" w:rsidRPr="00F169C5">
          <w:rPr>
            <w:rStyle w:val="a7"/>
            <w:noProof/>
            <w:sz w:val="24"/>
            <w:szCs w:val="24"/>
          </w:rPr>
          <w:t>2.1  Целевое назначение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_Toc405691531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7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E75102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2" w:history="1">
        <w:r w:rsidR="0073795E" w:rsidRPr="00F169C5">
          <w:rPr>
            <w:rStyle w:val="a7"/>
            <w:noProof/>
            <w:sz w:val="24"/>
            <w:szCs w:val="24"/>
          </w:rPr>
          <w:t>2.2. Характеристика учащихся, которым адресована образовательная программа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_Toc405691532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7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4" w:history="1">
        <w:r w:rsidR="0073795E" w:rsidRPr="00F169C5">
          <w:rPr>
            <w:rStyle w:val="a7"/>
            <w:noProof/>
            <w:sz w:val="24"/>
            <w:szCs w:val="24"/>
          </w:rPr>
          <w:t>2.</w:t>
        </w:r>
        <w:r w:rsidR="00E75102">
          <w:rPr>
            <w:rStyle w:val="a7"/>
            <w:noProof/>
            <w:sz w:val="24"/>
            <w:szCs w:val="24"/>
          </w:rPr>
          <w:t>3</w:t>
        </w:r>
        <w:r w:rsidR="00FD0D83">
          <w:rPr>
            <w:rStyle w:val="a7"/>
            <w:noProof/>
            <w:sz w:val="24"/>
            <w:szCs w:val="24"/>
          </w:rPr>
          <w:t>. Планируемые результаты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_Toc405691534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8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5" w:history="1">
        <w:r w:rsidR="00E75102">
          <w:rPr>
            <w:rStyle w:val="a7"/>
            <w:noProof/>
            <w:sz w:val="24"/>
            <w:szCs w:val="24"/>
          </w:rPr>
          <w:t>2.4</w:t>
        </w:r>
        <w:r w:rsidR="00B76F6C">
          <w:rPr>
            <w:rStyle w:val="a7"/>
            <w:noProof/>
            <w:sz w:val="24"/>
            <w:szCs w:val="24"/>
          </w:rPr>
          <w:t xml:space="preserve">. Учебный план 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_Toc405691535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9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6" w:history="1">
        <w:r w:rsidR="00E75102">
          <w:rPr>
            <w:rStyle w:val="a7"/>
            <w:noProof/>
            <w:sz w:val="24"/>
            <w:szCs w:val="24"/>
          </w:rPr>
          <w:t>2.5</w:t>
        </w:r>
        <w:r w:rsidR="0073795E" w:rsidRPr="00F169C5">
          <w:rPr>
            <w:rStyle w:val="a7"/>
            <w:noProof/>
            <w:sz w:val="24"/>
            <w:szCs w:val="24"/>
          </w:rPr>
          <w:t>.  Учебные  программы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_Toc405691536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11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E75102" w:rsidRPr="00E75102" w:rsidRDefault="00E75102" w:rsidP="00E75102">
      <w:r>
        <w:t xml:space="preserve"> </w:t>
      </w:r>
      <w:r w:rsidRPr="00E75102">
        <w:rPr>
          <w:rFonts w:ascii="Times New Roman" w:hAnsi="Times New Roman" w:cs="Times New Roman"/>
          <w:sz w:val="24"/>
          <w:szCs w:val="24"/>
        </w:rPr>
        <w:t xml:space="preserve">    2.6.Годовой календарный график…</w:t>
      </w:r>
      <w:r>
        <w:t>…………………………………………………………………………………………</w:t>
      </w:r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7" w:history="1">
        <w:r w:rsidR="0073795E" w:rsidRPr="00F169C5">
          <w:rPr>
            <w:rStyle w:val="a7"/>
            <w:noProof/>
            <w:sz w:val="24"/>
            <w:szCs w:val="24"/>
          </w:rPr>
          <w:t>2.7. Условия реализации образовательной программы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_Toc405691537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12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8" w:history="1">
        <w:r w:rsidR="0073795E" w:rsidRPr="00F169C5">
          <w:rPr>
            <w:rStyle w:val="a7"/>
            <w:noProof/>
            <w:sz w:val="24"/>
            <w:szCs w:val="24"/>
          </w:rPr>
          <w:t>2.8.  Педагогические технологии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_Toc405691538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12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39" w:history="1">
        <w:r w:rsidR="0073795E" w:rsidRPr="00F169C5">
          <w:rPr>
            <w:rStyle w:val="a7"/>
            <w:noProof/>
            <w:sz w:val="24"/>
            <w:szCs w:val="24"/>
          </w:rPr>
          <w:t>2.9. Формы контроля и учета достижений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_Toc405691539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15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6B5C5B" w:rsidP="0073795E">
      <w:pPr>
        <w:pStyle w:val="2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405691540" w:history="1">
        <w:r w:rsidR="0073795E" w:rsidRPr="00F169C5">
          <w:rPr>
            <w:rStyle w:val="a7"/>
            <w:noProof/>
            <w:sz w:val="24"/>
            <w:szCs w:val="24"/>
          </w:rPr>
          <w:t>2.10.  Методы диагностики освоения образовательной программы</w:t>
        </w:r>
        <w:r w:rsidR="0073795E" w:rsidRPr="00F169C5">
          <w:rPr>
            <w:noProof/>
            <w:webHidden/>
            <w:sz w:val="24"/>
            <w:szCs w:val="24"/>
          </w:rPr>
          <w:tab/>
        </w:r>
        <w:r w:rsidR="000E32EB" w:rsidRPr="00F169C5">
          <w:rPr>
            <w:noProof/>
            <w:webHidden/>
            <w:sz w:val="24"/>
            <w:szCs w:val="24"/>
          </w:rPr>
          <w:fldChar w:fldCharType="begin"/>
        </w:r>
        <w:r w:rsidR="0073795E" w:rsidRPr="00F169C5">
          <w:rPr>
            <w:noProof/>
            <w:webHidden/>
            <w:sz w:val="24"/>
            <w:szCs w:val="24"/>
          </w:rPr>
          <w:instrText xml:space="preserve"> PAGEREF _Toc405691540 \h </w:instrText>
        </w:r>
        <w:r w:rsidR="000E32EB" w:rsidRPr="00F169C5">
          <w:rPr>
            <w:noProof/>
            <w:webHidden/>
            <w:sz w:val="24"/>
            <w:szCs w:val="24"/>
          </w:rPr>
        </w:r>
        <w:r w:rsidR="000E32EB" w:rsidRPr="00F169C5">
          <w:rPr>
            <w:noProof/>
            <w:webHidden/>
            <w:sz w:val="24"/>
            <w:szCs w:val="24"/>
          </w:rPr>
          <w:fldChar w:fldCharType="separate"/>
        </w:r>
        <w:r w:rsidR="009E0711">
          <w:rPr>
            <w:noProof/>
            <w:webHidden/>
            <w:sz w:val="24"/>
            <w:szCs w:val="24"/>
          </w:rPr>
          <w:t>16</w:t>
        </w:r>
        <w:r w:rsidR="000E32EB" w:rsidRPr="00F169C5">
          <w:rPr>
            <w:noProof/>
            <w:webHidden/>
            <w:sz w:val="24"/>
            <w:szCs w:val="24"/>
          </w:rPr>
          <w:fldChar w:fldCharType="end"/>
        </w:r>
      </w:hyperlink>
    </w:p>
    <w:p w:rsidR="0073795E" w:rsidRPr="00F169C5" w:rsidRDefault="000E32EB" w:rsidP="007379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69C5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73795E" w:rsidRPr="00F169C5" w:rsidRDefault="0073795E" w:rsidP="0073795E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F169C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3795E" w:rsidRPr="00F169C5" w:rsidRDefault="0073795E" w:rsidP="0073795E">
      <w:pPr>
        <w:pStyle w:val="1"/>
        <w:rPr>
          <w:rFonts w:ascii="Times New Roman" w:hAnsi="Times New Roman"/>
          <w:sz w:val="24"/>
          <w:szCs w:val="24"/>
        </w:rPr>
      </w:pPr>
      <w:bookmarkStart w:id="1" w:name="_Toc405691526"/>
      <w:r w:rsidRPr="00F169C5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F169C5">
        <w:rPr>
          <w:rFonts w:ascii="Times New Roman" w:hAnsi="Times New Roman"/>
          <w:sz w:val="24"/>
          <w:szCs w:val="24"/>
        </w:rPr>
        <w:t>. Пояснительная записка к образовательной программе школы</w:t>
      </w:r>
      <w:bookmarkEnd w:id="1"/>
    </w:p>
    <w:p w:rsidR="00CA35F2" w:rsidRDefault="00CA35F2" w:rsidP="00CA35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35F2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разработана на основе ФГОС СОО, Конституции Российской Федерации (Конституция Российской Федерации (Собрание законодательства Российской Федерации, 1996, № 3, ст. 152; № 7, ст. 676; 2001, № 24, ст. 2421; 2003, № 30, ст. 3051; 2004, № 13, ст. 1110; 2005, № 42, ст. 4212; 2006, № 29, ст. 3119; 2007, № 1, ст. 1;</w:t>
      </w:r>
      <w:proofErr w:type="gramEnd"/>
      <w:r w:rsidRPr="00CA35F2">
        <w:rPr>
          <w:rFonts w:ascii="Times New Roman" w:hAnsi="Times New Roman" w:cs="Times New Roman"/>
          <w:sz w:val="24"/>
          <w:szCs w:val="24"/>
        </w:rPr>
        <w:t xml:space="preserve"> № 30, ст. 3745; 2009, № 1, ст. 1, ст. 2; № 4, ст. 445)), Конвенции ООН о правах ребенка (Конвенция ООН о правах ребенка, принятая 20 ноября 1989 г. (Сборник международных договоров СССР, 1993, выпуск XLVI).</w:t>
      </w:r>
      <w:proofErr w:type="gramStart"/>
      <w:r w:rsidRPr="00CA35F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CA35F2">
        <w:rPr>
          <w:rFonts w:ascii="Times New Roman" w:hAnsi="Times New Roman" w:cs="Times New Roman"/>
          <w:sz w:val="24"/>
          <w:szCs w:val="24"/>
        </w:rPr>
        <w:t>, учитывает региональные, национальные и этнокультурные потребности народов Российской Федерации, обеспечивает достижение обучающимися образовательных результатов в соответствии с требованиями, установленными ФГОС СОО, определяет цели, задачи, планируемые результаты, содержание и организацию образовательной деятельности на уровне среднего общего образования и реализуется образовательной организацией через урочную и внеурочную деятельность с соблюдением требований государственных санитарно-эпидеми</w:t>
      </w:r>
      <w:r>
        <w:rPr>
          <w:rFonts w:ascii="Times New Roman" w:hAnsi="Times New Roman" w:cs="Times New Roman"/>
          <w:sz w:val="24"/>
          <w:szCs w:val="24"/>
        </w:rPr>
        <w:t>ологических правил и нормативов.</w:t>
      </w:r>
    </w:p>
    <w:p w:rsidR="0073795E" w:rsidRPr="00F169C5" w:rsidRDefault="0073795E" w:rsidP="0073795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Устав школы и локальные акты ОУ;</w:t>
      </w:r>
    </w:p>
    <w:p w:rsidR="0073795E" w:rsidRPr="00F169C5" w:rsidRDefault="0073795E" w:rsidP="0073795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Лицензия образовательного учреждения.</w:t>
      </w:r>
    </w:p>
    <w:p w:rsidR="0073795E" w:rsidRPr="00F169C5" w:rsidRDefault="0073795E" w:rsidP="0073795E">
      <w:pPr>
        <w:pStyle w:val="2"/>
        <w:rPr>
          <w:rFonts w:ascii="Times New Roman" w:hAnsi="Times New Roman"/>
          <w:sz w:val="24"/>
          <w:szCs w:val="24"/>
        </w:rPr>
      </w:pPr>
      <w:bookmarkStart w:id="2" w:name="_Toc405691527"/>
      <w:r w:rsidRPr="00F169C5">
        <w:rPr>
          <w:rFonts w:ascii="Times New Roman" w:hAnsi="Times New Roman"/>
          <w:sz w:val="24"/>
          <w:szCs w:val="24"/>
        </w:rPr>
        <w:t>1.1. Цели и задачи.</w:t>
      </w:r>
      <w:bookmarkEnd w:id="2"/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Анализ данных педагогической науки и практики позволяет   сформулировать </w:t>
      </w:r>
      <w:r w:rsidRPr="00F169C5">
        <w:rPr>
          <w:rFonts w:ascii="Times New Roman" w:hAnsi="Times New Roman" w:cs="Times New Roman"/>
          <w:b/>
          <w:sz w:val="24"/>
          <w:szCs w:val="24"/>
        </w:rPr>
        <w:t>главный смысл  идеала  образования</w:t>
      </w:r>
      <w:r w:rsidRPr="00F169C5">
        <w:rPr>
          <w:rFonts w:ascii="Times New Roman" w:hAnsi="Times New Roman" w:cs="Times New Roman"/>
          <w:sz w:val="24"/>
          <w:szCs w:val="24"/>
        </w:rPr>
        <w:t xml:space="preserve"> </w:t>
      </w:r>
      <w:r w:rsidR="00406BDE" w:rsidRPr="00F169C5">
        <w:rPr>
          <w:rFonts w:ascii="Times New Roman" w:hAnsi="Times New Roman" w:cs="Times New Roman"/>
          <w:sz w:val="24"/>
          <w:szCs w:val="24"/>
        </w:rPr>
        <w:t>в 21 веке</w:t>
      </w:r>
      <w:proofErr w:type="gramStart"/>
      <w:r w:rsidR="00406BDE" w:rsidRPr="00F169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169C5">
        <w:rPr>
          <w:rFonts w:ascii="Times New Roman" w:hAnsi="Times New Roman" w:cs="Times New Roman"/>
          <w:sz w:val="24"/>
          <w:szCs w:val="24"/>
        </w:rPr>
        <w:t>Это гуманистическое  образование,  которое включает в себя свободное развитие  и саморазвитие личности и её  способностей. Наиболее желательные качества личности сегодня: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высокий уровень знаний по общеобразовательным предметам;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готовность приобретать новые знания;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способность принимать самостоятельные решения;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умение работать в группе;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быть коммуникабельным;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способность к творческому труду;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восприимчивость к инновациям;</w:t>
      </w:r>
    </w:p>
    <w:p w:rsidR="0073795E" w:rsidRPr="00F169C5" w:rsidRDefault="0073795E" w:rsidP="0073795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готовность приобрести и развивать ключевые компетентности.</w:t>
      </w:r>
    </w:p>
    <w:p w:rsidR="00833D38" w:rsidRDefault="0073795E" w:rsidP="00833D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b/>
          <w:sz w:val="24"/>
          <w:szCs w:val="24"/>
        </w:rPr>
        <w:t>Цель</w:t>
      </w:r>
      <w:r w:rsidRPr="00F169C5">
        <w:rPr>
          <w:rFonts w:ascii="Times New Roman" w:hAnsi="Times New Roman" w:cs="Times New Roman"/>
          <w:sz w:val="24"/>
          <w:szCs w:val="24"/>
        </w:rPr>
        <w:t xml:space="preserve"> образовательного  процесса – повысить качество и эффективность школьного образования</w:t>
      </w:r>
    </w:p>
    <w:p w:rsidR="0073795E" w:rsidRPr="00F169C5" w:rsidRDefault="0073795E" w:rsidP="00833D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F169C5">
        <w:rPr>
          <w:rFonts w:ascii="Times New Roman" w:hAnsi="Times New Roman" w:cs="Times New Roman"/>
          <w:sz w:val="24"/>
          <w:szCs w:val="24"/>
        </w:rPr>
        <w:t>образовательного процесса:</w:t>
      </w:r>
      <w:ins w:id="3" w:author="Зинаида Михайловна" w:date="2009-12-13T04:09:00Z">
        <w:r w:rsidRPr="00F169C5">
          <w:rPr>
            <w:rFonts w:ascii="Times New Roman" w:hAnsi="Times New Roman" w:cs="Times New Roman"/>
            <w:sz w:val="24"/>
            <w:szCs w:val="24"/>
          </w:rPr>
          <w:t xml:space="preserve">  </w:t>
        </w:r>
      </w:ins>
    </w:p>
    <w:p w:rsidR="0073795E" w:rsidRPr="00F169C5" w:rsidRDefault="0073795E" w:rsidP="0073795E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развить содержание образования учащихся с учётом требований общества к </w:t>
      </w:r>
      <w:r w:rsidRPr="00F169C5">
        <w:rPr>
          <w:rFonts w:ascii="Times New Roman" w:hAnsi="Times New Roman" w:cs="Times New Roman"/>
          <w:sz w:val="24"/>
          <w:szCs w:val="24"/>
        </w:rPr>
        <w:lastRenderedPageBreak/>
        <w:t xml:space="preserve">выпускнику школы; </w:t>
      </w:r>
    </w:p>
    <w:p w:rsidR="0073795E" w:rsidRPr="00F169C5" w:rsidRDefault="0073795E" w:rsidP="0073795E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обеспечить становление личности, способной к активной деятельности по преобразованию действительности;</w:t>
      </w:r>
    </w:p>
    <w:p w:rsidR="0073795E" w:rsidRPr="00F169C5" w:rsidRDefault="0073795E" w:rsidP="0073795E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способствовать всемерному  интеллектуальному, эстетическому, нравственному, физическому развитию личности  каждого  ученика.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Планируется расширить содержание образовательного процесса в направлениях:</w:t>
      </w:r>
    </w:p>
    <w:p w:rsidR="0073795E" w:rsidRPr="00F169C5" w:rsidRDefault="0073795E" w:rsidP="0073795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более полное изучение ключевых вопросов учебной программы;</w:t>
      </w:r>
    </w:p>
    <w:p w:rsidR="0073795E" w:rsidRPr="00F169C5" w:rsidRDefault="0073795E" w:rsidP="0073795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выполнение учениками заданий, способствующих развитию интеллектуальных умений;</w:t>
      </w:r>
    </w:p>
    <w:p w:rsidR="0073795E" w:rsidRPr="00F169C5" w:rsidRDefault="00406BDE" w:rsidP="0073795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73795E" w:rsidRPr="00F169C5">
        <w:rPr>
          <w:rFonts w:ascii="Times New Roman" w:hAnsi="Times New Roman" w:cs="Times New Roman"/>
          <w:sz w:val="24"/>
          <w:szCs w:val="24"/>
        </w:rPr>
        <w:t>предметных  умений и навыков;</w:t>
      </w:r>
    </w:p>
    <w:p w:rsidR="0073795E" w:rsidRPr="00F169C5" w:rsidRDefault="0073795E" w:rsidP="0073795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включение в процесс обучения нестандартных, развивающих, творческих задач, </w:t>
      </w:r>
    </w:p>
    <w:p w:rsidR="0073795E" w:rsidRPr="00F169C5" w:rsidRDefault="0073795E" w:rsidP="00406BD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расширение кругозора учеников.</w:t>
      </w:r>
    </w:p>
    <w:p w:rsidR="0073795E" w:rsidRPr="00F169C5" w:rsidRDefault="00406BDE" w:rsidP="00833D38">
      <w:pPr>
        <w:shd w:val="clear" w:color="auto" w:fill="FFFFFF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73795E" w:rsidRPr="00F169C5">
        <w:rPr>
          <w:rFonts w:ascii="Times New Roman" w:hAnsi="Times New Roman" w:cs="Times New Roman"/>
          <w:sz w:val="24"/>
          <w:szCs w:val="24"/>
        </w:rPr>
        <w:t>направлена  на обеспечение оптимального уровня образованности, который характеризуется способностью решать задачи  в  различных сферах жизнедеятельности, опираясь на освоенный социальный опыт; на реализацию права ребёнка на получение общего среднего и дополнительного образования.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В школе особое внимание уделяется формированию личности учащихся, а именно: 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повышению  уровня культуры личности школьников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обеспечению возможности накопления школьниками опыта выбора;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воспитанию уважения к закону, правопорядку;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развитию способности к творческому самовыражению в образовательной, трудовой и досуговой деятельности;</w:t>
      </w:r>
    </w:p>
    <w:p w:rsidR="0073795E" w:rsidRPr="00F169C5" w:rsidRDefault="0073795E" w:rsidP="0073795E">
      <w:pPr>
        <w:shd w:val="clear" w:color="auto" w:fill="FFFFFF"/>
        <w:tabs>
          <w:tab w:val="decimal" w:pos="1034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развитию культуры умственного труда учащихся, навыков самообразования.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        Названные ориентиры в условиях следования базовой образовательной программе</w:t>
      </w:r>
    </w:p>
    <w:p w:rsidR="0073795E" w:rsidRPr="00F169C5" w:rsidRDefault="0073795E" w:rsidP="0073795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обеспечивают обязательный минимум усвоения содержания образования и максимальный для каждого обучающегося уровень успешности,</w:t>
      </w:r>
    </w:p>
    <w:p w:rsidR="0073795E" w:rsidRPr="00F169C5" w:rsidRDefault="0073795E" w:rsidP="0073795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нацеливают на воспитание выпускника - человека и гражданина, уважающего права и свободы личности, ответственно относящегося к своей жизни и здоровью, обладающего культурными потребностями, самосознанием, коммуникативной культурой.</w:t>
      </w:r>
    </w:p>
    <w:p w:rsidR="0073795E" w:rsidRPr="00F169C5" w:rsidRDefault="0073795E" w:rsidP="0073795E">
      <w:pPr>
        <w:pStyle w:val="2"/>
        <w:rPr>
          <w:rFonts w:ascii="Times New Roman" w:hAnsi="Times New Roman"/>
          <w:sz w:val="24"/>
          <w:szCs w:val="24"/>
        </w:rPr>
      </w:pPr>
      <w:bookmarkStart w:id="4" w:name="_Toc405691528"/>
      <w:r w:rsidRPr="00F169C5">
        <w:rPr>
          <w:rFonts w:ascii="Times New Roman" w:hAnsi="Times New Roman"/>
          <w:sz w:val="24"/>
          <w:szCs w:val="24"/>
        </w:rPr>
        <w:lastRenderedPageBreak/>
        <w:t>1.2. Особенности условий.</w:t>
      </w:r>
      <w:bookmarkEnd w:id="4"/>
      <w:r w:rsidRPr="00F169C5">
        <w:rPr>
          <w:rFonts w:ascii="Times New Roman" w:hAnsi="Times New Roman"/>
          <w:sz w:val="24"/>
          <w:szCs w:val="24"/>
        </w:rPr>
        <w:t xml:space="preserve"> 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При разработке образовательной программы учтены:</w:t>
      </w:r>
    </w:p>
    <w:p w:rsidR="0073795E" w:rsidRPr="00F169C5" w:rsidRDefault="0073795E" w:rsidP="0073795E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возможности образовательной среды;</w:t>
      </w:r>
    </w:p>
    <w:p w:rsidR="0073795E" w:rsidRPr="00F169C5" w:rsidRDefault="0073795E" w:rsidP="0073795E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-уровень готовности учителей к реализации вариативных образовательны</w:t>
      </w:r>
      <w:r w:rsidR="00406BDE" w:rsidRPr="00F169C5">
        <w:rPr>
          <w:rFonts w:ascii="Times New Roman" w:hAnsi="Times New Roman" w:cs="Times New Roman"/>
          <w:sz w:val="24"/>
          <w:szCs w:val="24"/>
        </w:rPr>
        <w:t xml:space="preserve">х программ: в ОУ работает </w:t>
      </w:r>
      <w:r w:rsidRPr="00F169C5">
        <w:rPr>
          <w:rFonts w:ascii="Times New Roman" w:hAnsi="Times New Roman" w:cs="Times New Roman"/>
          <w:sz w:val="24"/>
          <w:szCs w:val="24"/>
        </w:rPr>
        <w:t xml:space="preserve">квалифицированный коллектив; </w:t>
      </w:r>
    </w:p>
    <w:p w:rsidR="0073795E" w:rsidRPr="00F169C5" w:rsidRDefault="0073795E" w:rsidP="0073795E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-материально-техническое обеспечение учебного процесса: работает </w:t>
      </w:r>
      <w:r w:rsidRPr="00F169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z w:val="24"/>
          <w:szCs w:val="24"/>
        </w:rPr>
        <w:t>кабинет информатики, столовая, им</w:t>
      </w:r>
      <w:r w:rsidR="00406BDE" w:rsidRPr="00F169C5">
        <w:rPr>
          <w:rFonts w:ascii="Times New Roman" w:hAnsi="Times New Roman" w:cs="Times New Roman"/>
          <w:sz w:val="24"/>
          <w:szCs w:val="24"/>
        </w:rPr>
        <w:t>еется выход в Интернет, 2 интерактивные  доски</w:t>
      </w:r>
      <w:proofErr w:type="gramStart"/>
      <w:r w:rsidR="00406BDE" w:rsidRPr="00F169C5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F169C5">
        <w:rPr>
          <w:rFonts w:ascii="Times New Roman" w:hAnsi="Times New Roman" w:cs="Times New Roman"/>
          <w:sz w:val="24"/>
          <w:szCs w:val="24"/>
        </w:rPr>
        <w:t>современное обо</w:t>
      </w:r>
      <w:r w:rsidR="00406BDE" w:rsidRPr="00F169C5">
        <w:rPr>
          <w:rFonts w:ascii="Times New Roman" w:hAnsi="Times New Roman" w:cs="Times New Roman"/>
          <w:sz w:val="24"/>
          <w:szCs w:val="24"/>
        </w:rPr>
        <w:t xml:space="preserve">рудование в кабинете физики </w:t>
      </w:r>
      <w:r w:rsidRPr="00F169C5">
        <w:rPr>
          <w:rFonts w:ascii="Times New Roman" w:hAnsi="Times New Roman" w:cs="Times New Roman"/>
          <w:sz w:val="24"/>
          <w:szCs w:val="24"/>
        </w:rPr>
        <w:t>;</w:t>
      </w:r>
    </w:p>
    <w:p w:rsidR="0073795E" w:rsidRPr="00F169C5" w:rsidRDefault="0073795E" w:rsidP="0073795E">
      <w:pPr>
        <w:shd w:val="clear" w:color="auto" w:fill="FFFFFF"/>
        <w:tabs>
          <w:tab w:val="left" w:pos="360"/>
          <w:tab w:val="left" w:pos="75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 в школе созданы комфортные условия для всех участников образовательного процесса;</w:t>
      </w:r>
    </w:p>
    <w:p w:rsidR="0073795E" w:rsidRPr="00F169C5" w:rsidRDefault="0073795E" w:rsidP="0073795E">
      <w:pPr>
        <w:shd w:val="clear" w:color="auto" w:fill="FFFFFF"/>
        <w:tabs>
          <w:tab w:val="left" w:pos="360"/>
          <w:tab w:val="left" w:pos="75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-традиции, сложившиеся за годы работы ОУ: годовой круг праздников, участие в инновационной деятельности педагогического коллектива и т.д.</w:t>
      </w:r>
    </w:p>
    <w:p w:rsidR="0073795E" w:rsidRPr="00F169C5" w:rsidRDefault="0073795E" w:rsidP="0073795E">
      <w:pPr>
        <w:pStyle w:val="2"/>
        <w:rPr>
          <w:rFonts w:ascii="Times New Roman" w:hAnsi="Times New Roman"/>
          <w:sz w:val="24"/>
          <w:szCs w:val="24"/>
        </w:rPr>
      </w:pPr>
      <w:bookmarkStart w:id="5" w:name="_Toc405691529"/>
      <w:r w:rsidRPr="00F169C5">
        <w:rPr>
          <w:rFonts w:ascii="Times New Roman" w:hAnsi="Times New Roman"/>
          <w:sz w:val="24"/>
          <w:szCs w:val="24"/>
        </w:rPr>
        <w:t>1.3. Принципы построения.</w:t>
      </w:r>
      <w:bookmarkEnd w:id="5"/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Образовательная программа определяет:</w:t>
      </w:r>
    </w:p>
    <w:p w:rsidR="0073795E" w:rsidRPr="00F169C5" w:rsidRDefault="0073795E" w:rsidP="0073795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цели и содержание образовательного процесса, особенности их раскрытия через содержание учебных предметов и педагогических технологий;</w:t>
      </w:r>
    </w:p>
    <w:p w:rsidR="0073795E" w:rsidRPr="00F169C5" w:rsidRDefault="0073795E" w:rsidP="0073795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учебно-методическую базу реализации учебных программ.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Образовательная программа устанавливает содержание и способы взаимодействия с другими школами, научными и образовательными учреждениями в целях развития творческого потенциала учащихся, выявления и объективной оценки их достижений.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Образовательная программа регламентирует:</w:t>
      </w:r>
    </w:p>
    <w:p w:rsidR="0073795E" w:rsidRPr="00F169C5" w:rsidRDefault="0073795E" w:rsidP="0073795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условия освоения образовательной программы;</w:t>
      </w:r>
    </w:p>
    <w:p w:rsidR="0073795E" w:rsidRPr="00F169C5" w:rsidRDefault="0073795E" w:rsidP="0073795E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диагностические процедуры для объективного поэтапного учета образовательных достижений учащихся;</w:t>
      </w:r>
    </w:p>
    <w:p w:rsidR="0073795E" w:rsidRPr="00F169C5" w:rsidRDefault="0073795E" w:rsidP="0073795E">
      <w:pPr>
        <w:widowControl w:val="0"/>
        <w:numPr>
          <w:ilvl w:val="0"/>
          <w:numId w:val="19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 организационно-педагогические условия реализации программ общего и дополнительного образования.</w:t>
      </w:r>
    </w:p>
    <w:p w:rsidR="0073795E" w:rsidRPr="00F169C5" w:rsidRDefault="0073795E" w:rsidP="0073795E">
      <w:pPr>
        <w:shd w:val="clear" w:color="auto" w:fill="FFFFFF"/>
        <w:tabs>
          <w:tab w:val="left" w:pos="95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Основным условием эффективности обучения и обеспечения его вариативности является:</w:t>
      </w:r>
    </w:p>
    <w:p w:rsidR="0073795E" w:rsidRPr="00F169C5" w:rsidRDefault="0073795E" w:rsidP="0073795E">
      <w:pPr>
        <w:widowControl w:val="0"/>
        <w:numPr>
          <w:ilvl w:val="0"/>
          <w:numId w:val="20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обеспечение широкой образовательной подготовки, ядро которой является общей частью всех учебных программ;</w:t>
      </w:r>
    </w:p>
    <w:p w:rsidR="0073795E" w:rsidRPr="00F169C5" w:rsidRDefault="0073795E" w:rsidP="0073795E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создание необходимых условий для развития личностной мотивации, обеспечивающей развитие когнитивных и креативных способностей учащихся;</w:t>
      </w:r>
    </w:p>
    <w:p w:rsidR="0073795E" w:rsidRPr="00F169C5" w:rsidRDefault="0073795E" w:rsidP="0073795E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lastRenderedPageBreak/>
        <w:t>использование современных образовательных технологий;</w:t>
      </w:r>
    </w:p>
    <w:p w:rsidR="0073795E" w:rsidRPr="00F169C5" w:rsidRDefault="0073795E" w:rsidP="0073795E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широкое развитие сети внеклассной работы;</w:t>
      </w:r>
    </w:p>
    <w:p w:rsidR="0073795E" w:rsidRPr="00F169C5" w:rsidRDefault="0073795E" w:rsidP="0073795E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использование различных видов информационных ресурсов для обеспечения, как потребностей обучения, так и личных информационных потребностей учащихся.</w:t>
      </w:r>
    </w:p>
    <w:p w:rsidR="0073795E" w:rsidRPr="00F169C5" w:rsidRDefault="0073795E" w:rsidP="0073795E">
      <w:pPr>
        <w:shd w:val="clear" w:color="auto" w:fill="FFFFFF"/>
        <w:tabs>
          <w:tab w:val="left" w:pos="97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Выполнение указанных условий позволит школе реализовать педагогически, психологически, дидактически и </w:t>
      </w:r>
      <w:proofErr w:type="gramStart"/>
      <w:r w:rsidRPr="00F169C5">
        <w:rPr>
          <w:rFonts w:ascii="Times New Roman" w:hAnsi="Times New Roman" w:cs="Times New Roman"/>
          <w:sz w:val="24"/>
          <w:szCs w:val="24"/>
        </w:rPr>
        <w:t>материально-технически</w:t>
      </w:r>
      <w:proofErr w:type="gramEnd"/>
      <w:r w:rsidRPr="00F169C5">
        <w:rPr>
          <w:rFonts w:ascii="Times New Roman" w:hAnsi="Times New Roman" w:cs="Times New Roman"/>
          <w:sz w:val="24"/>
          <w:szCs w:val="24"/>
        </w:rPr>
        <w:t xml:space="preserve"> обеспеченное образовательное пространство для создания оптимальных условий самоопределения и развития личности учащихся.</w:t>
      </w:r>
    </w:p>
    <w:p w:rsidR="0073795E" w:rsidRPr="00833D38" w:rsidRDefault="0073795E" w:rsidP="00833D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6" w:name="_Toc405691530"/>
      <w:r w:rsidRPr="00F169C5">
        <w:rPr>
          <w:rFonts w:ascii="Times New Roman" w:hAnsi="Times New Roman"/>
          <w:iCs/>
          <w:spacing w:val="-5"/>
          <w:sz w:val="24"/>
          <w:szCs w:val="24"/>
          <w:lang w:val="en-US"/>
        </w:rPr>
        <w:t>II</w:t>
      </w:r>
      <w:r w:rsidRPr="00F169C5">
        <w:rPr>
          <w:rFonts w:ascii="Times New Roman" w:hAnsi="Times New Roman"/>
          <w:iCs/>
          <w:spacing w:val="-5"/>
          <w:sz w:val="24"/>
          <w:szCs w:val="24"/>
        </w:rPr>
        <w:t xml:space="preserve">. </w:t>
      </w:r>
      <w:r w:rsidRPr="00F169C5">
        <w:rPr>
          <w:rFonts w:ascii="Times New Roman" w:hAnsi="Times New Roman"/>
          <w:sz w:val="24"/>
          <w:szCs w:val="24"/>
        </w:rPr>
        <w:t>Образовательная программа среднего (полного) общего образования (10-11 классы)</w:t>
      </w:r>
      <w:bookmarkEnd w:id="6"/>
    </w:p>
    <w:p w:rsidR="0073795E" w:rsidRPr="00F169C5" w:rsidRDefault="0073795E" w:rsidP="0073795E">
      <w:pPr>
        <w:pStyle w:val="2"/>
        <w:rPr>
          <w:rFonts w:ascii="Times New Roman" w:hAnsi="Times New Roman"/>
          <w:sz w:val="24"/>
          <w:szCs w:val="24"/>
        </w:rPr>
      </w:pPr>
      <w:bookmarkStart w:id="7" w:name="_Toc405691531"/>
      <w:r w:rsidRPr="00F169C5">
        <w:rPr>
          <w:rFonts w:ascii="Times New Roman" w:hAnsi="Times New Roman"/>
          <w:sz w:val="24"/>
          <w:szCs w:val="24"/>
        </w:rPr>
        <w:t>2.1  Целевое назначение</w:t>
      </w:r>
      <w:bookmarkEnd w:id="7"/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создание условий для получения полного общего среднего образования в соответствии с государственными </w:t>
      </w:r>
      <w:r w:rsidRPr="00F169C5">
        <w:rPr>
          <w:rFonts w:ascii="Times New Roman" w:hAnsi="Times New Roman" w:cs="Times New Roman"/>
          <w:sz w:val="24"/>
          <w:szCs w:val="24"/>
        </w:rPr>
        <w:t>образовательными стандартами;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индивидуализация и социализация образования;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осуществление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компетентностного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подхода в образовании;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реализация дифференцированного и личностно-ориентированного образовательного процесса;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tabs>
          <w:tab w:val="left" w:pos="1276"/>
          <w:tab w:val="left" w:pos="87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формирование </w:t>
      </w:r>
      <w:r w:rsidRPr="00F169C5">
        <w:rPr>
          <w:rFonts w:ascii="Times New Roman" w:hAnsi="Times New Roman" w:cs="Times New Roman"/>
          <w:spacing w:val="-9"/>
          <w:sz w:val="24"/>
          <w:szCs w:val="24"/>
        </w:rPr>
        <w:t>ответственности, самостоятельности,</w:t>
      </w:r>
      <w:r w:rsidRPr="00F169C5">
        <w:rPr>
          <w:rFonts w:ascii="Times New Roman" w:hAnsi="Times New Roman" w:cs="Times New Roman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>умения планировать, освоение проектного подхода к решению проблем;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 равных  возможностей  для  получения  образования  и  достижения  </w:t>
      </w:r>
      <w:proofErr w:type="spellStart"/>
      <w:r w:rsidRPr="00F169C5">
        <w:rPr>
          <w:rFonts w:ascii="Times New Roman" w:hAnsi="Times New Roman" w:cs="Times New Roman"/>
          <w:spacing w:val="-2"/>
          <w:sz w:val="24"/>
          <w:szCs w:val="24"/>
        </w:rPr>
        <w:t>допрофессионального</w:t>
      </w:r>
      <w:proofErr w:type="spellEnd"/>
      <w:r w:rsidRPr="00F169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z w:val="24"/>
          <w:szCs w:val="24"/>
        </w:rPr>
        <w:t>методологического уровня компетентности;</w:t>
      </w:r>
    </w:p>
    <w:p w:rsidR="0073795E" w:rsidRPr="00F169C5" w:rsidRDefault="0073795E" w:rsidP="0073795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создание условий для развития интересов, склонностей и способностей учащихся.</w:t>
      </w:r>
    </w:p>
    <w:p w:rsidR="0073795E" w:rsidRPr="00833D38" w:rsidRDefault="0073795E" w:rsidP="00833D38">
      <w:pPr>
        <w:pStyle w:val="2"/>
        <w:rPr>
          <w:rFonts w:ascii="Times New Roman" w:hAnsi="Times New Roman"/>
          <w:sz w:val="24"/>
          <w:szCs w:val="24"/>
        </w:rPr>
      </w:pPr>
      <w:r w:rsidRPr="00F169C5">
        <w:rPr>
          <w:rFonts w:ascii="Times New Roman" w:hAnsi="Times New Roman"/>
          <w:sz w:val="24"/>
          <w:szCs w:val="24"/>
        </w:rPr>
        <w:tab/>
      </w:r>
      <w:bookmarkStart w:id="8" w:name="_Toc405691532"/>
      <w:r w:rsidRPr="00F169C5">
        <w:rPr>
          <w:rFonts w:ascii="Times New Roman" w:hAnsi="Times New Roman"/>
          <w:sz w:val="24"/>
          <w:szCs w:val="24"/>
        </w:rPr>
        <w:t>2.2. Характеристика учащихся, которым адресована образовательная программа</w:t>
      </w:r>
      <w:bookmarkEnd w:id="8"/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4"/>
        <w:gridCol w:w="7347"/>
      </w:tblGrid>
      <w:tr w:rsidR="0073795E" w:rsidRPr="00F169C5" w:rsidTr="00833D38">
        <w:tc>
          <w:tcPr>
            <w:tcW w:w="2824" w:type="dxa"/>
          </w:tcPr>
          <w:p w:rsidR="0073795E" w:rsidRPr="00F169C5" w:rsidRDefault="0073795E" w:rsidP="0007684C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Возраст:</w:t>
            </w:r>
          </w:p>
        </w:tc>
        <w:tc>
          <w:tcPr>
            <w:tcW w:w="7347" w:type="dxa"/>
          </w:tcPr>
          <w:p w:rsidR="0073795E" w:rsidRPr="00F169C5" w:rsidRDefault="0073795E" w:rsidP="0007684C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15-18 лет.</w:t>
            </w:r>
          </w:p>
        </w:tc>
      </w:tr>
      <w:tr w:rsidR="0073795E" w:rsidRPr="00F169C5" w:rsidTr="00833D38">
        <w:tc>
          <w:tcPr>
            <w:tcW w:w="2824" w:type="dxa"/>
          </w:tcPr>
          <w:p w:rsidR="0073795E" w:rsidRPr="00F169C5" w:rsidRDefault="0073795E" w:rsidP="0007684C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Уровень готовности </w:t>
            </w:r>
            <w:proofErr w:type="gramStart"/>
            <w:r w:rsidRPr="00F169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</w:t>
            </w:r>
            <w:proofErr w:type="gramEnd"/>
            <w:r w:rsidRPr="00F169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:rsidR="0073795E" w:rsidRPr="00F169C5" w:rsidRDefault="0073795E" w:rsidP="0007684C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усвоению программы:</w:t>
            </w:r>
          </w:p>
        </w:tc>
        <w:tc>
          <w:tcPr>
            <w:tcW w:w="7347" w:type="dxa"/>
          </w:tcPr>
          <w:p w:rsidR="0073795E" w:rsidRPr="00F169C5" w:rsidRDefault="0073795E" w:rsidP="0007684C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 старшую школу может быть зачислен любой </w:t>
            </w: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учащийся, успешно освоивший основную общеобразовательную программу основного общего образования</w:t>
            </w:r>
          </w:p>
        </w:tc>
      </w:tr>
      <w:tr w:rsidR="0073795E" w:rsidRPr="00F169C5" w:rsidTr="00833D38">
        <w:tc>
          <w:tcPr>
            <w:tcW w:w="2824" w:type="dxa"/>
          </w:tcPr>
          <w:p w:rsidR="0073795E" w:rsidRPr="00F169C5" w:rsidRDefault="0073795E" w:rsidP="0007684C">
            <w:pPr>
              <w:tabs>
                <w:tab w:val="left" w:pos="893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Состояние здоровья</w:t>
            </w:r>
          </w:p>
        </w:tc>
        <w:tc>
          <w:tcPr>
            <w:tcW w:w="7347" w:type="dxa"/>
          </w:tcPr>
          <w:p w:rsidR="0073795E" w:rsidRPr="00F169C5" w:rsidRDefault="0073795E" w:rsidP="0007684C">
            <w:pPr>
              <w:tabs>
                <w:tab w:val="left" w:pos="893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Отсутствие медицинских противопоказаний</w:t>
            </w:r>
          </w:p>
        </w:tc>
      </w:tr>
      <w:tr w:rsidR="0073795E" w:rsidRPr="00F169C5" w:rsidTr="00833D38">
        <w:tc>
          <w:tcPr>
            <w:tcW w:w="2824" w:type="dxa"/>
          </w:tcPr>
          <w:p w:rsidR="0073795E" w:rsidRPr="00F169C5" w:rsidRDefault="0073795E" w:rsidP="0007684C">
            <w:pPr>
              <w:tabs>
                <w:tab w:val="left" w:pos="893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Pr="00F16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комплектования</w:t>
            </w:r>
          </w:p>
        </w:tc>
        <w:tc>
          <w:tcPr>
            <w:tcW w:w="7347" w:type="dxa"/>
          </w:tcPr>
          <w:p w:rsidR="0073795E" w:rsidRPr="00F169C5" w:rsidRDefault="0073795E" w:rsidP="0007684C">
            <w:pPr>
              <w:tabs>
                <w:tab w:val="left" w:pos="893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Комплектование 10 класса осуществляется на базе 9 класса </w:t>
            </w:r>
            <w:r w:rsidRPr="00F16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 и других ОУ. Заявительный порядок (в соответствии с правилами приема)</w:t>
            </w:r>
          </w:p>
        </w:tc>
      </w:tr>
      <w:tr w:rsidR="0073795E" w:rsidRPr="00F169C5" w:rsidTr="00833D38">
        <w:tc>
          <w:tcPr>
            <w:tcW w:w="2824" w:type="dxa"/>
          </w:tcPr>
          <w:p w:rsidR="0073795E" w:rsidRPr="00F169C5" w:rsidRDefault="0073795E" w:rsidP="00BB0144">
            <w:pPr>
              <w:tabs>
                <w:tab w:val="left" w:pos="893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Продолжительность обучения </w:t>
            </w:r>
          </w:p>
        </w:tc>
        <w:tc>
          <w:tcPr>
            <w:tcW w:w="7347" w:type="dxa"/>
          </w:tcPr>
          <w:p w:rsidR="0073795E" w:rsidRPr="00F169C5" w:rsidRDefault="0073795E" w:rsidP="0007684C">
            <w:pPr>
              <w:tabs>
                <w:tab w:val="left" w:pos="893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5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</w:tbl>
    <w:p w:rsidR="0073795E" w:rsidRPr="00F169C5" w:rsidRDefault="0073795E" w:rsidP="007379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95E" w:rsidRPr="00833D38" w:rsidRDefault="0073795E" w:rsidP="00833D38">
      <w:pPr>
        <w:pStyle w:val="2"/>
        <w:rPr>
          <w:rFonts w:ascii="Times New Roman" w:hAnsi="Times New Roman"/>
          <w:sz w:val="24"/>
          <w:szCs w:val="24"/>
        </w:rPr>
      </w:pPr>
      <w:bookmarkStart w:id="9" w:name="_Toc405691533"/>
      <w:r w:rsidRPr="00F169C5">
        <w:rPr>
          <w:rFonts w:ascii="Times New Roman" w:hAnsi="Times New Roman"/>
          <w:sz w:val="24"/>
          <w:szCs w:val="24"/>
        </w:rPr>
        <w:t>2.3. Процедура выбора образовательной программы предполагает:</w:t>
      </w:r>
      <w:bookmarkEnd w:id="9"/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сбор информации об удовлетворенности родителей и учащихся школы реализуемой образовательной программой с </w:t>
      </w:r>
      <w:r w:rsidRPr="00F169C5">
        <w:rPr>
          <w:rFonts w:ascii="Times New Roman" w:hAnsi="Times New Roman" w:cs="Times New Roman"/>
          <w:sz w:val="24"/>
          <w:szCs w:val="24"/>
        </w:rPr>
        <w:t>целью изучения запросов семьи;</w:t>
      </w:r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сбор информации и на ее основе анализ </w:t>
      </w:r>
      <w:proofErr w:type="spellStart"/>
      <w:r w:rsidRPr="00F169C5">
        <w:rPr>
          <w:rFonts w:ascii="Times New Roman" w:hAnsi="Times New Roman" w:cs="Times New Roman"/>
          <w:spacing w:val="-7"/>
          <w:sz w:val="24"/>
          <w:szCs w:val="24"/>
        </w:rPr>
        <w:t>сформированности</w:t>
      </w:r>
      <w:proofErr w:type="spellEnd"/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познавательных интересов, мотивации учения (в течение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учебного года; успеваемость по итогам учебного года; итоговая аттестация; результаты ЕГЭ (по математике, русскому языку и </w:t>
      </w:r>
      <w:r w:rsidRPr="00F169C5">
        <w:rPr>
          <w:rFonts w:ascii="Times New Roman" w:hAnsi="Times New Roman" w:cs="Times New Roman"/>
          <w:sz w:val="24"/>
          <w:szCs w:val="24"/>
        </w:rPr>
        <w:t>предметам по выбору);</w:t>
      </w:r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педагогическа</w:t>
      </w:r>
      <w:r w:rsidRPr="00F169C5">
        <w:rPr>
          <w:rFonts w:ascii="Times New Roman" w:hAnsi="Times New Roman" w:cs="Times New Roman"/>
          <w:iCs/>
          <w:sz w:val="24"/>
          <w:szCs w:val="24"/>
        </w:rPr>
        <w:t>я</w:t>
      </w:r>
      <w:r w:rsidRPr="00F169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z w:val="24"/>
          <w:szCs w:val="24"/>
        </w:rPr>
        <w:t>диагностика и на её основе анализ успешности учебной деятельности (диагностическое отслеживание, результаты промежуточной и итоговой аттестации);</w:t>
      </w:r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мониторинг учебных и творческих достижений учащихся, подтвержденных результатами районных, краевых и всероссийских </w:t>
      </w:r>
      <w:r w:rsidRPr="00F169C5">
        <w:rPr>
          <w:rFonts w:ascii="Times New Roman" w:hAnsi="Times New Roman" w:cs="Times New Roman"/>
          <w:sz w:val="24"/>
          <w:szCs w:val="24"/>
        </w:rPr>
        <w:t>олимпиад, конкурсов, участия в исследовательской деятельности;</w:t>
      </w:r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анализ состояния здоровья учащихся и его динамики;</w:t>
      </w:r>
    </w:p>
    <w:p w:rsidR="0073795E" w:rsidRPr="00F169C5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индивидуальная работа с учащимися и родителями при полном или частичном отсутствии </w:t>
      </w:r>
      <w:r w:rsidRPr="00F169C5">
        <w:rPr>
          <w:rFonts w:ascii="Times New Roman" w:hAnsi="Times New Roman" w:cs="Times New Roman"/>
          <w:sz w:val="24"/>
          <w:szCs w:val="24"/>
        </w:rPr>
        <w:t>оснований для выбора;</w:t>
      </w:r>
    </w:p>
    <w:p w:rsidR="0073795E" w:rsidRPr="00833D38" w:rsidRDefault="0073795E" w:rsidP="007379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перевод учащихся в следующий класс, отчисление из класса осуществляется на основании ФЗ «Об образовании в РФ», </w:t>
      </w:r>
      <w:r w:rsidRPr="00F169C5">
        <w:rPr>
          <w:rFonts w:ascii="Times New Roman" w:hAnsi="Times New Roman" w:cs="Times New Roman"/>
          <w:sz w:val="24"/>
          <w:szCs w:val="24"/>
        </w:rPr>
        <w:t>Устава ОУ</w:t>
      </w:r>
    </w:p>
    <w:p w:rsidR="0073795E" w:rsidRDefault="0073795E" w:rsidP="0073795E">
      <w:pPr>
        <w:pStyle w:val="2"/>
        <w:rPr>
          <w:rFonts w:ascii="Times New Roman" w:hAnsi="Times New Roman"/>
          <w:sz w:val="24"/>
          <w:szCs w:val="24"/>
        </w:rPr>
      </w:pPr>
      <w:bookmarkStart w:id="10" w:name="_Toc405691534"/>
      <w:r w:rsidRPr="00F169C5">
        <w:rPr>
          <w:rFonts w:ascii="Times New Roman" w:hAnsi="Times New Roman"/>
          <w:sz w:val="24"/>
          <w:szCs w:val="24"/>
        </w:rPr>
        <w:t xml:space="preserve">2.4. </w:t>
      </w:r>
      <w:bookmarkEnd w:id="10"/>
      <w:r w:rsidR="00FD0D83">
        <w:rPr>
          <w:rFonts w:ascii="Times New Roman" w:hAnsi="Times New Roman"/>
          <w:sz w:val="24"/>
          <w:szCs w:val="24"/>
        </w:rPr>
        <w:t xml:space="preserve">Планируемые результаты 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</w:t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7162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среднего общего образования</w:t>
      </w:r>
      <w:r w:rsidRPr="00067162">
        <w:rPr>
          <w:rFonts w:ascii="Times New Roman" w:hAnsi="Times New Roman" w:cs="Times New Roman"/>
          <w:sz w:val="24"/>
          <w:szCs w:val="24"/>
        </w:rPr>
        <w:tab/>
      </w:r>
    </w:p>
    <w:p w:rsidR="00D201B4" w:rsidRPr="00067162" w:rsidRDefault="00D201B4" w:rsidP="00D201B4">
      <w:pPr>
        <w:rPr>
          <w:rFonts w:ascii="Times New Roman" w:hAnsi="Times New Roman" w:cs="Times New Roman"/>
          <w:b/>
          <w:sz w:val="24"/>
          <w:szCs w:val="24"/>
        </w:rPr>
      </w:pPr>
      <w:r w:rsidRPr="00067162">
        <w:rPr>
          <w:rFonts w:ascii="Times New Roman" w:hAnsi="Times New Roman" w:cs="Times New Roman"/>
          <w:b/>
          <w:sz w:val="24"/>
          <w:szCs w:val="24"/>
        </w:rPr>
        <w:t>Планируемые личностные результаты освоения программы.</w:t>
      </w:r>
      <w:r w:rsidRPr="00067162">
        <w:rPr>
          <w:rFonts w:ascii="Times New Roman" w:hAnsi="Times New Roman" w:cs="Times New Roman"/>
          <w:b/>
          <w:sz w:val="24"/>
          <w:szCs w:val="24"/>
        </w:rPr>
        <w:tab/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  <w:r w:rsidRPr="00067162">
        <w:rPr>
          <w:rFonts w:ascii="Times New Roman" w:hAnsi="Times New Roman" w:cs="Times New Roman"/>
          <w:sz w:val="24"/>
          <w:szCs w:val="24"/>
        </w:rPr>
        <w:tab/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</w:t>
      </w:r>
      <w:r w:rsidRPr="00067162">
        <w:rPr>
          <w:rFonts w:ascii="Times New Roman" w:hAnsi="Times New Roman" w:cs="Times New Roman"/>
          <w:sz w:val="24"/>
          <w:szCs w:val="24"/>
        </w:rPr>
        <w:lastRenderedPageBreak/>
        <w:t>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неприятие вредных привычек: курения, употребления алкоголя, наркотиков.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 России как к Родине (Отечеству):</w:t>
      </w:r>
      <w:r w:rsidRPr="00067162">
        <w:rPr>
          <w:rFonts w:ascii="Times New Roman" w:hAnsi="Times New Roman" w:cs="Times New Roman"/>
          <w:sz w:val="24"/>
          <w:szCs w:val="24"/>
        </w:rPr>
        <w:tab/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воспитание уважения к культуре, языкам, традициям и обычаям народов, проживающих в Российской Федерации.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 закону, государству и к гражданскому обществу:</w:t>
      </w:r>
      <w:r w:rsidRPr="00067162">
        <w:rPr>
          <w:rFonts w:ascii="Times New Roman" w:hAnsi="Times New Roman" w:cs="Times New Roman"/>
          <w:sz w:val="24"/>
          <w:szCs w:val="24"/>
        </w:rPr>
        <w:tab/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 xml:space="preserve">– признание </w:t>
      </w:r>
      <w:proofErr w:type="spellStart"/>
      <w:r w:rsidRPr="00067162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067162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</w:t>
      </w:r>
      <w:proofErr w:type="spellStart"/>
      <w:r w:rsidRPr="00067162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067162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lastRenderedPageBreak/>
        <w:tab/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готовность </w:t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67162">
        <w:rPr>
          <w:rFonts w:ascii="Times New Roman" w:hAnsi="Times New Roman" w:cs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с окружающими людьми:</w:t>
      </w:r>
      <w:r w:rsidRPr="00067162">
        <w:rPr>
          <w:rFonts w:ascii="Times New Roman" w:hAnsi="Times New Roman" w:cs="Times New Roman"/>
          <w:sz w:val="24"/>
          <w:szCs w:val="24"/>
        </w:rPr>
        <w:tab/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 окружающему миру, живой природе, художественной культуре:</w:t>
      </w:r>
      <w:r w:rsidRPr="00067162">
        <w:rPr>
          <w:rFonts w:ascii="Times New Roman" w:hAnsi="Times New Roman" w:cs="Times New Roman"/>
          <w:sz w:val="24"/>
          <w:szCs w:val="24"/>
        </w:rPr>
        <w:tab/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</w:t>
      </w:r>
      <w:r w:rsidRPr="00067162">
        <w:rPr>
          <w:rFonts w:ascii="Times New Roman" w:hAnsi="Times New Roman" w:cs="Times New Roman"/>
          <w:sz w:val="24"/>
          <w:szCs w:val="24"/>
        </w:rPr>
        <w:lastRenderedPageBreak/>
        <w:t>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067162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067162">
        <w:rPr>
          <w:rFonts w:ascii="Times New Roman" w:hAnsi="Times New Roman" w:cs="Times New Roman"/>
          <w:sz w:val="24"/>
          <w:szCs w:val="24"/>
        </w:rPr>
        <w:tab/>
        <w:t>– ответственное отношение к созданию семьи на основе осознанного принятия ценностей семейной жизни;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положительный образ семьи, </w:t>
      </w:r>
      <w:proofErr w:type="spellStart"/>
      <w:r w:rsidRPr="00067162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067162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067162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067162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Личностные результаты в сфере отношения обучающихся к труду, в сфере соц</w:t>
      </w:r>
      <w:r w:rsidR="00067162">
        <w:rPr>
          <w:rFonts w:ascii="Times New Roman" w:hAnsi="Times New Roman" w:cs="Times New Roman"/>
          <w:sz w:val="24"/>
          <w:szCs w:val="24"/>
        </w:rPr>
        <w:t>иально-экономических отношений:</w:t>
      </w:r>
      <w:r w:rsidRPr="00067162">
        <w:rPr>
          <w:rFonts w:ascii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осознанный выбор будущей профессии как путь и способ реализации собственных жизненных планов;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готовность к самообслуживанию, включая обучение и выполнение домашних обязанностей.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67162">
        <w:rPr>
          <w:rFonts w:ascii="Times New Roman" w:hAnsi="Times New Roman" w:cs="Times New Roman"/>
          <w:sz w:val="24"/>
          <w:szCs w:val="24"/>
        </w:rPr>
        <w:t>:</w:t>
      </w:r>
      <w:r w:rsidRPr="00067162">
        <w:rPr>
          <w:rFonts w:ascii="Times New Roman" w:hAnsi="Times New Roman" w:cs="Times New Roman"/>
          <w:sz w:val="24"/>
          <w:szCs w:val="24"/>
        </w:rPr>
        <w:tab/>
        <w:t>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201B4" w:rsidRPr="00067162" w:rsidRDefault="00D201B4" w:rsidP="00D201B4">
      <w:pPr>
        <w:rPr>
          <w:rFonts w:ascii="Times New Roman" w:hAnsi="Times New Roman" w:cs="Times New Roman"/>
          <w:b/>
          <w:sz w:val="24"/>
          <w:szCs w:val="24"/>
        </w:rPr>
      </w:pPr>
      <w:r w:rsidRPr="00067162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06716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67162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ООП</w:t>
      </w:r>
      <w:r w:rsidRPr="00067162">
        <w:rPr>
          <w:rFonts w:ascii="Times New Roman" w:hAnsi="Times New Roman" w:cs="Times New Roman"/>
          <w:b/>
          <w:sz w:val="24"/>
          <w:szCs w:val="24"/>
        </w:rPr>
        <w:tab/>
      </w:r>
    </w:p>
    <w:p w:rsidR="00DE04E8" w:rsidRPr="00DE04E8" w:rsidRDefault="00D201B4" w:rsidP="00DE04E8">
      <w:pPr>
        <w:pStyle w:val="ae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E04E8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  <w:r w:rsidRPr="00DE04E8">
        <w:rPr>
          <w:rFonts w:ascii="Times New Roman" w:hAnsi="Times New Roman" w:cs="Times New Roman"/>
          <w:sz w:val="24"/>
          <w:szCs w:val="24"/>
        </w:rPr>
        <w:tab/>
      </w:r>
    </w:p>
    <w:p w:rsidR="00D201B4" w:rsidRPr="00DE04E8" w:rsidRDefault="00067162" w:rsidP="00DE04E8">
      <w:pPr>
        <w:pStyle w:val="ae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E04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01B4" w:rsidRPr="00DE04E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самостоятельно определять цели, задавать параметры и критерии, по которым можно определить, что цель достигнута;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ставить и формулировать собственные задачи в образовательной деятельности и жизненных ситуациях;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lastRenderedPageBreak/>
        <w:tab/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организовывать эффективный поиск ресурсов, необходимых для достижения поставленной цели;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сопоставлять полученный результат деятельности с поставленной заранее целью.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2. Познавательные универсальные учебные действия</w:t>
      </w:r>
      <w:r w:rsidR="00067162">
        <w:rPr>
          <w:rFonts w:ascii="Times New Roman" w:hAnsi="Times New Roman" w:cs="Times New Roman"/>
          <w:sz w:val="24"/>
          <w:szCs w:val="24"/>
        </w:rPr>
        <w:t>.</w:t>
      </w:r>
      <w:r w:rsidRPr="00067162">
        <w:rPr>
          <w:rFonts w:ascii="Times New Roman" w:hAnsi="Times New Roman" w:cs="Times New Roman"/>
          <w:sz w:val="24"/>
          <w:szCs w:val="24"/>
        </w:rPr>
        <w:tab/>
        <w:t>Выпускник научится: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менять и удерживать разные позиции в познавательной деятельности.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>3. Коммуникативные универсальные учебные действия</w:t>
      </w:r>
      <w:r w:rsidRPr="00067162">
        <w:rPr>
          <w:rFonts w:ascii="Times New Roman" w:hAnsi="Times New Roman" w:cs="Times New Roman"/>
          <w:sz w:val="24"/>
          <w:szCs w:val="24"/>
        </w:rPr>
        <w:tab/>
        <w:t>Выпускник научится: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осуществлять деловую коммуникацию как со сверстниками, так и </w:t>
      </w:r>
      <w:proofErr w:type="gramStart"/>
      <w:r w:rsidRPr="0006716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67162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координировать и выполнять работу в условиях реального, виртуального и комбинированного взаимодействия;</w:t>
      </w:r>
    </w:p>
    <w:p w:rsidR="00D201B4" w:rsidRPr="00067162" w:rsidRDefault="00D201B4" w:rsidP="00D201B4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067162" w:rsidRDefault="00D201B4" w:rsidP="00FD0D83">
      <w:pPr>
        <w:rPr>
          <w:rFonts w:ascii="Times New Roman" w:hAnsi="Times New Roman" w:cs="Times New Roman"/>
          <w:sz w:val="24"/>
          <w:szCs w:val="24"/>
        </w:rPr>
      </w:pPr>
      <w:r w:rsidRPr="00067162">
        <w:rPr>
          <w:rFonts w:ascii="Times New Roman" w:hAnsi="Times New Roman" w:cs="Times New Roman"/>
          <w:sz w:val="24"/>
          <w:szCs w:val="24"/>
        </w:rPr>
        <w:tab/>
        <w:t xml:space="preserve">– распознавать </w:t>
      </w:r>
      <w:proofErr w:type="spellStart"/>
      <w:r w:rsidRPr="00067162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067162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</w:t>
      </w:r>
      <w:r w:rsidR="00E75102">
        <w:rPr>
          <w:rFonts w:ascii="Times New Roman" w:hAnsi="Times New Roman" w:cs="Times New Roman"/>
          <w:sz w:val="24"/>
          <w:szCs w:val="24"/>
        </w:rPr>
        <w:t>я личностных оценочных суждений.</w:t>
      </w:r>
    </w:p>
    <w:p w:rsidR="00067162" w:rsidRPr="00067162" w:rsidRDefault="00067162" w:rsidP="00FD0D83">
      <w:pPr>
        <w:rPr>
          <w:rFonts w:ascii="Times New Roman" w:hAnsi="Times New Roman" w:cs="Times New Roman"/>
          <w:sz w:val="24"/>
          <w:szCs w:val="24"/>
        </w:rPr>
      </w:pPr>
    </w:p>
    <w:p w:rsidR="0073795E" w:rsidRPr="00833D38" w:rsidRDefault="0073795E" w:rsidP="00833D38">
      <w:pPr>
        <w:pStyle w:val="2"/>
        <w:rPr>
          <w:rFonts w:ascii="Times New Roman" w:hAnsi="Times New Roman"/>
          <w:sz w:val="24"/>
          <w:szCs w:val="24"/>
        </w:rPr>
      </w:pPr>
      <w:bookmarkStart w:id="11" w:name="_Toc405691535"/>
      <w:r w:rsidRPr="00F169C5">
        <w:rPr>
          <w:rFonts w:ascii="Times New Roman" w:hAnsi="Times New Roman"/>
          <w:sz w:val="24"/>
          <w:szCs w:val="24"/>
        </w:rPr>
        <w:t>2. 5. Учебный план разработан в соответствии со следующими документами:</w:t>
      </w:r>
      <w:bookmarkEnd w:id="11"/>
      <w:r w:rsidRPr="00F169C5">
        <w:rPr>
          <w:rFonts w:ascii="Times New Roman" w:hAnsi="Times New Roman"/>
          <w:sz w:val="24"/>
          <w:szCs w:val="24"/>
        </w:rPr>
        <w:t xml:space="preserve"> 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Федерального Закона «Об образовании в Российской Федерации» от 29.12.2012г. №273 ФЗ. 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09.03.2004 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20.08.2008  № 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F169C5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169C5">
        <w:rPr>
          <w:rFonts w:ascii="Times New Roman" w:hAnsi="Times New Roman" w:cs="Times New Roman"/>
          <w:sz w:val="24"/>
          <w:szCs w:val="24"/>
        </w:rPr>
        <w:t>. № 1312» (</w:t>
      </w:r>
      <w:proofErr w:type="spellStart"/>
      <w:r w:rsidRPr="00F169C5">
        <w:rPr>
          <w:rFonts w:ascii="Times New Roman" w:hAnsi="Times New Roman" w:cs="Times New Roman"/>
          <w:sz w:val="24"/>
          <w:szCs w:val="24"/>
        </w:rPr>
        <w:t>инвариативная</w:t>
      </w:r>
      <w:proofErr w:type="spellEnd"/>
      <w:r w:rsidRPr="00F169C5">
        <w:rPr>
          <w:rFonts w:ascii="Times New Roman" w:hAnsi="Times New Roman" w:cs="Times New Roman"/>
          <w:sz w:val="24"/>
          <w:szCs w:val="24"/>
        </w:rPr>
        <w:t xml:space="preserve"> часть – ОБЖ);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30.08.2010  № 889 «О внесении изменений в федеральный базисный учебный план и примерные учебные планы для образовательных учреждений Российской Федерации, 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F169C5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169C5">
        <w:rPr>
          <w:rFonts w:ascii="Times New Roman" w:hAnsi="Times New Roman" w:cs="Times New Roman"/>
          <w:sz w:val="24"/>
          <w:szCs w:val="24"/>
        </w:rPr>
        <w:t>. № 1312» (3 час физической культуры);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03.06.2011 №1994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F169C5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169C5">
        <w:rPr>
          <w:rFonts w:ascii="Times New Roman" w:hAnsi="Times New Roman" w:cs="Times New Roman"/>
          <w:sz w:val="24"/>
          <w:szCs w:val="24"/>
        </w:rPr>
        <w:t>. № 1312» (увеличение предельно допустимой нагрузки);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69C5">
        <w:rPr>
          <w:rFonts w:ascii="Times New Roman" w:hAnsi="Times New Roman" w:cs="Times New Roman"/>
          <w:sz w:val="24"/>
          <w:szCs w:val="24"/>
        </w:rPr>
        <w:t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29.12.2010 № 189);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6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Методическими рекомендациями по организации образовательного процесса в общеобразовательных учреждениях по курсу «Основы безопасности жизнедеятельности» за счет времени вариативной части базисного учебного плана» (Приложение к письму </w:t>
      </w:r>
      <w:proofErr w:type="spellStart"/>
      <w:r w:rsidRPr="00F169C5">
        <w:rPr>
          <w:rFonts w:ascii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 w:rsidRPr="00F16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России от 27.04.2007 № 03-898)</w:t>
      </w:r>
    </w:p>
    <w:p w:rsidR="0073795E" w:rsidRPr="00F169C5" w:rsidRDefault="0073795E" w:rsidP="007379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69C5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Примерными программами для общеобразовательных учреждений по предметам.</w:t>
      </w:r>
    </w:p>
    <w:p w:rsidR="00406BDE" w:rsidRPr="00833D38" w:rsidRDefault="0073795E" w:rsidP="00833D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69C5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Уставом и образовательными программами школы.</w:t>
      </w:r>
    </w:p>
    <w:p w:rsidR="0073795E" w:rsidRPr="00F169C5" w:rsidRDefault="0073795E" w:rsidP="0073795E">
      <w:pPr>
        <w:spacing w:line="360" w:lineRule="auto"/>
        <w:ind w:left="34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69C5">
        <w:rPr>
          <w:rFonts w:ascii="Times New Roman" w:hAnsi="Times New Roman" w:cs="Times New Roman"/>
          <w:b/>
          <w:spacing w:val="1"/>
          <w:sz w:val="24"/>
          <w:szCs w:val="24"/>
        </w:rPr>
        <w:t>Учебный план для 10, 11 классов</w:t>
      </w:r>
      <w:r w:rsidRPr="00F169C5">
        <w:rPr>
          <w:rFonts w:ascii="Times New Roman" w:hAnsi="Times New Roman" w:cs="Times New Roman"/>
          <w:spacing w:val="1"/>
          <w:sz w:val="24"/>
          <w:szCs w:val="24"/>
        </w:rPr>
        <w:t xml:space="preserve"> ориентирован на 2-х летний срок  освоения </w:t>
      </w:r>
      <w:r w:rsidRPr="00F169C5">
        <w:rPr>
          <w:rFonts w:ascii="Times New Roman" w:hAnsi="Times New Roman" w:cs="Times New Roman"/>
          <w:sz w:val="24"/>
          <w:szCs w:val="24"/>
        </w:rPr>
        <w:t xml:space="preserve">образовательных программ среднего (полного) общего образования. </w:t>
      </w:r>
      <w:r w:rsidRPr="00F169C5">
        <w:rPr>
          <w:rFonts w:ascii="Times New Roman" w:hAnsi="Times New Roman" w:cs="Times New Roman"/>
          <w:spacing w:val="-1"/>
          <w:sz w:val="24"/>
          <w:szCs w:val="24"/>
        </w:rPr>
        <w:t xml:space="preserve">Используется учебный план универсального обучения. </w:t>
      </w:r>
      <w:r w:rsidRPr="00F169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95E" w:rsidRPr="00F169C5" w:rsidRDefault="0073795E" w:rsidP="0073795E">
      <w:pPr>
        <w:spacing w:line="36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F169C5">
        <w:rPr>
          <w:rFonts w:ascii="Times New Roman" w:hAnsi="Times New Roman" w:cs="Times New Roman"/>
          <w:spacing w:val="2"/>
          <w:sz w:val="24"/>
          <w:szCs w:val="24"/>
        </w:rPr>
        <w:lastRenderedPageBreak/>
        <w:t>Классы – общеобразовательные,  работают в режиме шестидневной у</w:t>
      </w:r>
      <w:r w:rsidRPr="00F169C5">
        <w:rPr>
          <w:rFonts w:ascii="Times New Roman" w:hAnsi="Times New Roman" w:cs="Times New Roman"/>
          <w:spacing w:val="1"/>
          <w:sz w:val="24"/>
          <w:szCs w:val="24"/>
        </w:rPr>
        <w:t>чебной недели.</w:t>
      </w:r>
      <w:r w:rsidRPr="00F169C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</w:p>
    <w:p w:rsidR="00E75102" w:rsidRPr="00E75102" w:rsidRDefault="00E75102" w:rsidP="0073795E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bookmarkStart w:id="12" w:name="_Toc405691536"/>
    </w:p>
    <w:p w:rsidR="00E75102" w:rsidRPr="00E75102" w:rsidRDefault="00E75102" w:rsidP="0073795E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Среднее общее образование – 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Принципы построения Примерного учебного плана (ПУП) для 10-11 классов основаны на идее двухуровневого (базового и профильного) федерального и национально-регионального компонентов государственного образовательного стандарта.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Выбирая различные сочетания базовых и профильных учебных предметов, каждая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Базовые общеобразовательные учебные предметы - это учебные предметы федерального компонента, направленные на завершение общеобразовательной подготовки обучающихся.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Обязательными базовыми общеобразовательными учебными предметам являются: «Русский язык», «Литература», «Иностранный язык», «Математика», «История», «Физическая культура», а также интегрированные учебные предметы «Обществознание» (включая экономику и право) и «Естествознание».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Остальные базовые учебные предметы изучаются  по выбору.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На ступени среднего общего образования в национально-региональный компонент входят: «История Дагестана», «Культура и традиции народов Дагестана», «Родной язык» (по одному часу в неделю), «Дагестанская литература» (два часа в неделю).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организациях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учащихся.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>Для успешной подготовки к сдаче ЕГЭ в 10-11 классах по обязательным предметам из школьного компонента выделены по 2 часа на русский язык и математику, в 10 классе 1 час на изучение биологии. В 11 классе введён предмет «Астрономия», также за счёт компонента образовательной организации.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t xml:space="preserve">В 10 классе факультативный курс «Многонациональная Россия- многонациональный Дагестан» изучается в рамках учебных дисциплин «История Дагестана», «КТНД» ( приказ </w:t>
      </w:r>
      <w:proofErr w:type="spellStart"/>
      <w:r w:rsidRPr="00E75102">
        <w:rPr>
          <w:rFonts w:ascii="Times New Roman" w:hAnsi="Times New Roman"/>
          <w:b w:val="0"/>
          <w:i w:val="0"/>
          <w:sz w:val="24"/>
          <w:szCs w:val="24"/>
        </w:rPr>
        <w:t>Минобрнауки</w:t>
      </w:r>
      <w:proofErr w:type="spellEnd"/>
      <w:r w:rsidRPr="00E75102">
        <w:rPr>
          <w:rFonts w:ascii="Times New Roman" w:hAnsi="Times New Roman"/>
          <w:b w:val="0"/>
          <w:i w:val="0"/>
          <w:sz w:val="24"/>
          <w:szCs w:val="24"/>
        </w:rPr>
        <w:t xml:space="preserve"> РД от 31 мая 2016 г. №31446-09/16) .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E75102">
        <w:rPr>
          <w:rFonts w:ascii="Times New Roman" w:hAnsi="Times New Roman"/>
          <w:b w:val="0"/>
          <w:i w:val="0"/>
          <w:sz w:val="24"/>
          <w:szCs w:val="24"/>
        </w:rPr>
        <w:t xml:space="preserve">В 10 классе введена в рамках учебного предмета «Технология» в качестве пилотного проекта учебная программа «Интеллектуальная собственность»  (письмо </w:t>
      </w:r>
      <w:proofErr w:type="spellStart"/>
      <w:r w:rsidRPr="00E75102">
        <w:rPr>
          <w:rFonts w:ascii="Times New Roman" w:hAnsi="Times New Roman"/>
          <w:b w:val="0"/>
          <w:i w:val="0"/>
          <w:sz w:val="24"/>
          <w:szCs w:val="24"/>
        </w:rPr>
        <w:t>Минобрнауки</w:t>
      </w:r>
      <w:proofErr w:type="spellEnd"/>
      <w:r w:rsidRPr="00E75102">
        <w:rPr>
          <w:rFonts w:ascii="Times New Roman" w:hAnsi="Times New Roman"/>
          <w:b w:val="0"/>
          <w:i w:val="0"/>
          <w:sz w:val="24"/>
          <w:szCs w:val="24"/>
        </w:rPr>
        <w:t xml:space="preserve"> РД от 19 июля </w:t>
      </w:r>
      <w:proofErr w:type="gramEnd"/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 w:rsidRPr="00E75102">
        <w:rPr>
          <w:rFonts w:ascii="Times New Roman" w:hAnsi="Times New Roman"/>
          <w:b w:val="0"/>
          <w:i w:val="0"/>
          <w:sz w:val="24"/>
          <w:szCs w:val="24"/>
        </w:rPr>
        <w:lastRenderedPageBreak/>
        <w:t>Учебный план</w:t>
      </w:r>
    </w:p>
    <w:p w:rsidR="00E75102" w:rsidRPr="00E75102" w:rsidRDefault="0007684C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для  10-11 классов МБОУ «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Доргелинская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СОШ №1 </w:t>
      </w:r>
      <w:r w:rsidR="00E75102" w:rsidRPr="00E75102">
        <w:rPr>
          <w:rFonts w:ascii="Times New Roman" w:hAnsi="Times New Roman"/>
          <w:b w:val="0"/>
          <w:i w:val="0"/>
          <w:sz w:val="24"/>
          <w:szCs w:val="24"/>
        </w:rPr>
        <w:t>»</w:t>
      </w: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</w:p>
    <w:p w:rsidR="00E75102" w:rsidRPr="00E75102" w:rsidRDefault="00E75102" w:rsidP="00E75102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0"/>
        <w:gridCol w:w="52"/>
        <w:gridCol w:w="1928"/>
        <w:gridCol w:w="1620"/>
      </w:tblGrid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Учебные предметы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Число недельных </w:t>
            </w:r>
          </w:p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учебных часов</w:t>
            </w:r>
          </w:p>
        </w:tc>
      </w:tr>
      <w:tr w:rsidR="00E75102" w:rsidRPr="00E75102" w:rsidTr="0007684C"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Базовые учебные предметы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11 класс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Русский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07684C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2+3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07684C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2+3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Русская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Родной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Дагестанская (родная)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Иностранный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Математика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07684C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07684C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Информатика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История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Физика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Химия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  <w:r w:rsidR="0007684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+1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Биология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1+1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  <w:r w:rsidR="0007684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+1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География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Технология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ОБЖ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30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 xml:space="preserve">Национально-региональный компонент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История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Культура и традиции народов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Итого: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Компонент образовательной организации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Астрономия </w:t>
            </w: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ab/>
            </w: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ab/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E75102" w:rsidRPr="00E75102" w:rsidTr="0007684C"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Элективные учебные предметы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Учебные предметы, предлагаемые образовательными организациями, учебные практики, проекты, исследовательская деятельность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5</w:t>
            </w:r>
          </w:p>
        </w:tc>
      </w:tr>
      <w:tr w:rsidR="00E75102" w:rsidRPr="00E75102" w:rsidTr="0007684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7510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37</w:t>
            </w:r>
          </w:p>
        </w:tc>
      </w:tr>
    </w:tbl>
    <w:p w:rsidR="0073795E" w:rsidRPr="00F169C5" w:rsidRDefault="00E75102" w:rsidP="0073795E"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76F6C">
        <w:rPr>
          <w:rFonts w:ascii="Times New Roman" w:hAnsi="Times New Roman"/>
          <w:sz w:val="24"/>
          <w:szCs w:val="24"/>
        </w:rPr>
        <w:t>6</w:t>
      </w:r>
      <w:r w:rsidR="0073795E" w:rsidRPr="00F169C5">
        <w:rPr>
          <w:rFonts w:ascii="Times New Roman" w:hAnsi="Times New Roman"/>
          <w:sz w:val="24"/>
          <w:szCs w:val="24"/>
        </w:rPr>
        <w:t>.  Учебные  программы</w:t>
      </w:r>
      <w:bookmarkEnd w:id="12"/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Русский язык. 10 – 11 </w:t>
      </w:r>
      <w:proofErr w:type="spellStart"/>
      <w:r w:rsidR="0007684C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="0007684C">
        <w:rPr>
          <w:rFonts w:ascii="Times New Roman" w:hAnsi="Times New Roman" w:cs="Times New Roman"/>
          <w:spacing w:val="-5"/>
          <w:sz w:val="24"/>
          <w:szCs w:val="24"/>
        </w:rPr>
        <w:t>. Программа Греков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«Русское слово».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Литература.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под редакцией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В.Я.Коровиной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«Просвещение».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Математика.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(базовый уровень).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А.Г.Мордкович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,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М.Г.Смирнова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«Мнемозина».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Алгебра.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основного общего образования.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Ю.Н.Макарычев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и др. «Просвещение».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Информатика.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Программа ОУ (базовый уровень). Семакин И.Г. и др. «Бином».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История. 10кл. Программа ОУ по истории России. С древнейших времен до конца XIX века. Сахаров А.Н. и др. «Русское слово». 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История.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по истории под редакцией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Загладина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Н.В. История России. «Русское слово».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Обществознание.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для 6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="00F169C5" w:rsidRPr="00F169C5">
        <w:rPr>
          <w:rFonts w:ascii="Times New Roman" w:hAnsi="Times New Roman" w:cs="Times New Roman"/>
          <w:spacing w:val="-5"/>
          <w:sz w:val="24"/>
          <w:szCs w:val="24"/>
        </w:rPr>
        <w:t>Кравцова А., Певцов Н «Русское слово»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География.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Максаковского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Просвещение.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Биология.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Программа ОУ Сонина Н.И. и др. «Дрофа».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Физика.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для 7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«Дрофа».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Химия.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по химии для 8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(базовый уровень).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О.С.Габриелян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«Дрофа».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Английский язык. 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. Программа ОУ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Кузовлева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В.П. «Дрофа».</w:t>
      </w:r>
    </w:p>
    <w:p w:rsidR="0073795E" w:rsidRPr="00F169C5" w:rsidRDefault="0073795E" w:rsidP="0073795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Физическая культура. Комплексная программа физического воспитания уч-ся 10 – 11 классов. 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Под редакцией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В.И.Лях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,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А.А.Зданевич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«Просвещение».</w:t>
      </w:r>
    </w:p>
    <w:p w:rsidR="0073795E" w:rsidRDefault="0073795E" w:rsidP="00833D3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ОБЖ. 10 – 11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.  Программа для ОУ по ОБЖ под редакцией  Смирнова А.Т., Хренникова Б.О. «Просвещение».</w:t>
      </w:r>
    </w:p>
    <w:p w:rsidR="00E75102" w:rsidRDefault="0090334B" w:rsidP="00E75102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Астрономия 11 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1475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Воронцов-Вельяминов, 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Страут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Просвещение  2017</w:t>
      </w:r>
    </w:p>
    <w:p w:rsid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</w:rPr>
        <w:t>2.6</w:t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Годовой календарный график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        1.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Общие  сведения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Количество классов, классов-комплектов: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"/>
        <w:gridCol w:w="934"/>
        <w:gridCol w:w="2766"/>
      </w:tblGrid>
      <w:tr w:rsidR="00E75102" w:rsidRPr="00E75102" w:rsidTr="0007684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 классы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 классы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всего</w:t>
            </w:r>
          </w:p>
        </w:tc>
      </w:tr>
      <w:tr w:rsidR="00E75102" w:rsidRPr="00E75102" w:rsidTr="0007684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 класса-комплекта</w:t>
            </w:r>
          </w:p>
        </w:tc>
      </w:tr>
    </w:tbl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Режим  работы  школы: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Продолжительность учебной недели в 10-11 классах осуществляется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по 6-дневной учебной  неделе.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Сменность занятий: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 10-11 классы обучаются в  первую смену.  </w:t>
      </w:r>
    </w:p>
    <w:p w:rsidR="00E75102" w:rsidRPr="00E75102" w:rsidRDefault="0007684C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   1 смена:  08.30 ч. – 13.20</w:t>
      </w:r>
      <w:r w:rsidR="00E75102"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ч.;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     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        2. Регламентирование образовательного процесса на учебный год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>Начало  учебного  года  -  01 сентября 2017 г.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</w:t>
      </w:r>
      <w:r w:rsidRPr="00E75102">
        <w:rPr>
          <w:rFonts w:ascii="Times New Roman" w:hAnsi="Times New Roman" w:cs="Times New Roman"/>
          <w:spacing w:val="-5"/>
          <w:sz w:val="24"/>
          <w:szCs w:val="24"/>
          <w:u w:val="single"/>
        </w:rPr>
        <w:t>Общая продолжительность учебных занятий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для 10-11 классов – не менее 34 недель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(без учета  государственной  итоговой  аттестации).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3. Продолжительность учебных четвертей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3544"/>
        <w:gridCol w:w="3969"/>
      </w:tblGrid>
      <w:tr w:rsidR="00E75102" w:rsidRPr="00E75102" w:rsidTr="0007684C">
        <w:trPr>
          <w:trHeight w:val="56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Учебные четверти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Количество учебных недель, дней</w:t>
            </w:r>
          </w:p>
        </w:tc>
      </w:tr>
      <w:tr w:rsidR="00E75102" w:rsidRPr="00E75102" w:rsidTr="0007684C">
        <w:trPr>
          <w:trHeight w:val="56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01 сентября по 29 октября 2017 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8 недель, 2 дня</w:t>
            </w:r>
          </w:p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</w:tr>
      <w:tr w:rsidR="00E75102" w:rsidRPr="00E75102" w:rsidTr="0007684C">
        <w:trPr>
          <w:trHeight w:val="1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07 ноября по 31 декабря </w:t>
            </w:r>
          </w:p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7 недель, 5 дней</w:t>
            </w:r>
          </w:p>
        </w:tc>
      </w:tr>
      <w:tr w:rsidR="00E75102" w:rsidRPr="00E75102" w:rsidTr="0007684C">
        <w:trPr>
          <w:trHeight w:val="3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3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 11 января по 20 марта 2018 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 недель, 5дней</w:t>
            </w:r>
          </w:p>
        </w:tc>
      </w:tr>
      <w:tr w:rsidR="00E75102" w:rsidRPr="00E75102" w:rsidTr="0007684C">
        <w:trPr>
          <w:trHeight w:val="2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02 апреля по 30 мая 2018 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 недель, 3 дня</w:t>
            </w:r>
          </w:p>
        </w:tc>
      </w:tr>
      <w:tr w:rsidR="00E75102" w:rsidRPr="00E75102" w:rsidTr="0007684C">
        <w:trPr>
          <w:trHeight w:val="2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Итого 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 недели, 3 дня</w:t>
            </w:r>
          </w:p>
        </w:tc>
      </w:tr>
    </w:tbl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ab/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4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Продолжительность  каникул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1"/>
        <w:gridCol w:w="1914"/>
        <w:gridCol w:w="2936"/>
        <w:gridCol w:w="2693"/>
      </w:tblGrid>
      <w:tr w:rsidR="00E75102" w:rsidRPr="00E75102" w:rsidTr="0007684C"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Каникулы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Классы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Сроки</w:t>
            </w:r>
          </w:p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Количество  дней</w:t>
            </w:r>
          </w:p>
        </w:tc>
      </w:tr>
      <w:tr w:rsidR="00E75102" w:rsidRPr="00E75102" w:rsidTr="0007684C">
        <w:trPr>
          <w:trHeight w:val="552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осенние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10-11 классы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 30 октября по 06 ноября 2017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8  </w:t>
            </w:r>
          </w:p>
        </w:tc>
      </w:tr>
      <w:tr w:rsidR="00E75102" w:rsidRPr="00E75102" w:rsidTr="0007684C">
        <w:trPr>
          <w:trHeight w:val="552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зимние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10-11 классы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1 января 2018 г. </w:t>
            </w:r>
          </w:p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 10 января 2018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</w:tr>
      <w:tr w:rsidR="00E75102" w:rsidRPr="00E75102" w:rsidTr="0007684C">
        <w:trPr>
          <w:trHeight w:val="552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весенние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10-11 классы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 21 марта по 01 апреля 2018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5102" w:rsidRPr="00E75102" w:rsidRDefault="00E75102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</w:t>
            </w:r>
          </w:p>
        </w:tc>
      </w:tr>
    </w:tbl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Общая продолжительность каникул для 10-11 классов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– 30 календарных дней.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5.  Проведение промежуточной аттестации в переводных классах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 Промежуточная аттестация в переводных  10-х классах проводится  с 11  по 20 мая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 2018 года  без прекращения образовательного процесса. 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6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Сроки проведения государственной итоговой аттестации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Сроки проведения государственной итоговой аттестации обучающихся 11-х классов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>устанавливаются Министерством  образования  и науки Российской Федерации.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7.    Время  проведения  учебных  занятий  и продолжительность  перемен 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        7.1.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В  10-11 класс</w:t>
      </w:r>
      <w:r w:rsidR="0007684C">
        <w:rPr>
          <w:rFonts w:ascii="Times New Roman" w:hAnsi="Times New Roman" w:cs="Times New Roman"/>
          <w:spacing w:val="-5"/>
          <w:sz w:val="24"/>
          <w:szCs w:val="24"/>
        </w:rPr>
        <w:t>ах продолжительность уроков - 40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минут:</w:t>
      </w: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tbl>
      <w:tblPr>
        <w:tblW w:w="47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86"/>
        <w:gridCol w:w="3598"/>
      </w:tblGrid>
      <w:tr w:rsidR="003648A5" w:rsidRPr="00E75102" w:rsidTr="003648A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1 смена</w:t>
            </w:r>
          </w:p>
        </w:tc>
      </w:tr>
      <w:tr w:rsidR="003648A5" w:rsidRPr="00E75102" w:rsidTr="003648A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1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8:30 – 9:10-10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      </w:t>
            </w:r>
          </w:p>
        </w:tc>
      </w:tr>
      <w:tr w:rsidR="003648A5" w:rsidRPr="00E75102" w:rsidTr="003648A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2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9:20 – 10:00-10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     </w:t>
            </w:r>
          </w:p>
        </w:tc>
      </w:tr>
      <w:tr w:rsidR="003648A5" w:rsidRPr="00E75102" w:rsidTr="003648A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3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10:10 – 10:5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-10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   </w:t>
            </w:r>
          </w:p>
        </w:tc>
      </w:tr>
      <w:tr w:rsidR="003648A5" w:rsidRPr="00E75102" w:rsidTr="003648A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4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11:00 – 11:40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-10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</w:t>
            </w:r>
          </w:p>
        </w:tc>
      </w:tr>
      <w:tr w:rsidR="003648A5" w:rsidRPr="00E75102" w:rsidTr="009A1C3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5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11:50 – 12:30-10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  </w:t>
            </w:r>
          </w:p>
        </w:tc>
      </w:tr>
      <w:tr w:rsidR="003648A5" w:rsidRPr="00E75102" w:rsidTr="009A1C3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8A5" w:rsidRPr="00E75102" w:rsidRDefault="003648A5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E75102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6 урок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48A5" w:rsidRPr="00E75102" w:rsidRDefault="009A1C3A" w:rsidP="00E75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12:40 – 13:20</w:t>
            </w:r>
            <w:r w:rsidR="003648A5" w:rsidRPr="00E7510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      </w:t>
            </w:r>
          </w:p>
        </w:tc>
      </w:tr>
    </w:tbl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75102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         </w:t>
      </w: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t>7.2.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 Начало факультативных  занятий,  э</w:t>
      </w:r>
      <w:r w:rsidR="009A1C3A">
        <w:rPr>
          <w:rFonts w:ascii="Times New Roman" w:hAnsi="Times New Roman" w:cs="Times New Roman"/>
          <w:spacing w:val="-5"/>
          <w:sz w:val="24"/>
          <w:szCs w:val="24"/>
        </w:rPr>
        <w:t>лективных курсов, кружков - с 14</w:t>
      </w:r>
      <w:r w:rsidRPr="00E75102">
        <w:rPr>
          <w:rFonts w:ascii="Times New Roman" w:hAnsi="Times New Roman" w:cs="Times New Roman"/>
          <w:spacing w:val="-5"/>
          <w:sz w:val="24"/>
          <w:szCs w:val="24"/>
        </w:rPr>
        <w:t xml:space="preserve">.00 ч.   </w:t>
      </w:r>
    </w:p>
    <w:p w:rsidR="0073795E" w:rsidRPr="00E75102" w:rsidRDefault="00E75102" w:rsidP="00E751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75102">
        <w:rPr>
          <w:rFonts w:ascii="Times New Roman" w:hAnsi="Times New Roman" w:cs="Times New Roman"/>
          <w:b/>
          <w:spacing w:val="-5"/>
          <w:sz w:val="24"/>
          <w:szCs w:val="24"/>
        </w:rPr>
        <w:lastRenderedPageBreak/>
        <w:t xml:space="preserve"> </w:t>
      </w:r>
      <w:bookmarkStart w:id="13" w:name="_Toc405691537"/>
      <w:r w:rsidRPr="00E75102">
        <w:rPr>
          <w:rFonts w:ascii="Times New Roman" w:hAnsi="Times New Roman"/>
          <w:b/>
          <w:sz w:val="24"/>
          <w:szCs w:val="24"/>
        </w:rPr>
        <w:t>2</w:t>
      </w:r>
      <w:r w:rsidR="00B76F6C" w:rsidRPr="00E75102">
        <w:rPr>
          <w:rFonts w:ascii="Times New Roman" w:hAnsi="Times New Roman"/>
          <w:b/>
          <w:sz w:val="24"/>
          <w:szCs w:val="24"/>
        </w:rPr>
        <w:t>.7</w:t>
      </w:r>
      <w:r w:rsidR="0073795E" w:rsidRPr="00E75102">
        <w:rPr>
          <w:rFonts w:ascii="Times New Roman" w:hAnsi="Times New Roman"/>
          <w:b/>
          <w:sz w:val="24"/>
          <w:szCs w:val="24"/>
        </w:rPr>
        <w:t xml:space="preserve"> Условия реализации образовательной программы</w:t>
      </w:r>
      <w:bookmarkEnd w:id="13"/>
      <w:r w:rsidR="0073795E" w:rsidRPr="00E75102">
        <w:rPr>
          <w:rFonts w:ascii="Times New Roman" w:hAnsi="Times New Roman"/>
          <w:b/>
          <w:sz w:val="24"/>
          <w:szCs w:val="24"/>
        </w:rPr>
        <w:t xml:space="preserve">  </w:t>
      </w:r>
      <w:r w:rsidR="0073795E" w:rsidRPr="00E75102">
        <w:rPr>
          <w:rFonts w:ascii="Times New Roman" w:hAnsi="Times New Roman"/>
          <w:b/>
          <w:spacing w:val="-5"/>
          <w:sz w:val="24"/>
          <w:szCs w:val="24"/>
        </w:rPr>
        <w:t xml:space="preserve">    </w:t>
      </w:r>
    </w:p>
    <w:p w:rsidR="0073795E" w:rsidRPr="00F169C5" w:rsidRDefault="0073795E" w:rsidP="0073795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Дополнительные занятия осуществляются во вторую половину дня вне сетки учебного расписания с </w:t>
      </w:r>
      <w:r w:rsidRPr="00F169C5">
        <w:rPr>
          <w:rFonts w:ascii="Times New Roman" w:hAnsi="Times New Roman" w:cs="Times New Roman"/>
          <w:sz w:val="24"/>
          <w:szCs w:val="24"/>
        </w:rPr>
        <w:t>интервалом</w:t>
      </w:r>
      <w:r w:rsidR="009A1C3A">
        <w:rPr>
          <w:rFonts w:ascii="Times New Roman" w:hAnsi="Times New Roman" w:cs="Times New Roman"/>
          <w:sz w:val="24"/>
          <w:szCs w:val="24"/>
        </w:rPr>
        <w:t xml:space="preserve"> от основных занятий не менее 40</w:t>
      </w:r>
      <w:r w:rsidRPr="00F169C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3795E" w:rsidRPr="00F169C5" w:rsidRDefault="0073795E" w:rsidP="0073795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Продолжительность каникул в течение учебного года составляет не менее 30 календарных дней, летом не менее 8 недель. 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>Формы организации учебного процесса: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Основной формой организации обучения является классно-урочная с элементами лекционно-семинарских </w:t>
      </w:r>
      <w:r w:rsidRPr="00F169C5">
        <w:rPr>
          <w:rFonts w:ascii="Times New Roman" w:hAnsi="Times New Roman" w:cs="Times New Roman"/>
          <w:sz w:val="24"/>
          <w:szCs w:val="24"/>
        </w:rPr>
        <w:t>занятий.</w:t>
      </w:r>
    </w:p>
    <w:p w:rsidR="0073795E" w:rsidRPr="00F169C5" w:rsidRDefault="00B76F6C" w:rsidP="0073795E">
      <w:pPr>
        <w:pStyle w:val="2"/>
        <w:rPr>
          <w:rFonts w:ascii="Times New Roman" w:hAnsi="Times New Roman"/>
          <w:sz w:val="24"/>
          <w:szCs w:val="24"/>
        </w:rPr>
      </w:pPr>
      <w:bookmarkStart w:id="14" w:name="_Toc405691538"/>
      <w:r>
        <w:rPr>
          <w:rFonts w:ascii="Times New Roman" w:hAnsi="Times New Roman"/>
          <w:sz w:val="24"/>
          <w:szCs w:val="24"/>
        </w:rPr>
        <w:t>2.8</w:t>
      </w:r>
      <w:r w:rsidR="0073795E" w:rsidRPr="00F169C5">
        <w:rPr>
          <w:rFonts w:ascii="Times New Roman" w:hAnsi="Times New Roman"/>
          <w:sz w:val="24"/>
          <w:szCs w:val="24"/>
        </w:rPr>
        <w:t>.  Педагогические технологии</w:t>
      </w:r>
      <w:bookmarkEnd w:id="14"/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Общей особенностью используемых технологий обучения является ориентация на развитие:</w:t>
      </w:r>
    </w:p>
    <w:p w:rsidR="0073795E" w:rsidRPr="00F169C5" w:rsidRDefault="0073795E" w:rsidP="0073795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самостоятельности мышления;</w:t>
      </w:r>
    </w:p>
    <w:p w:rsidR="0073795E" w:rsidRPr="00F169C5" w:rsidRDefault="00BB0144" w:rsidP="0073795E">
      <w:pPr>
        <w:widowControl w:val="0"/>
        <w:numPr>
          <w:ilvl w:val="0"/>
          <w:numId w:val="2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  </w:t>
      </w:r>
      <w:r w:rsidR="0073795E" w:rsidRPr="00F169C5">
        <w:rPr>
          <w:rFonts w:ascii="Times New Roman" w:hAnsi="Times New Roman" w:cs="Times New Roman"/>
          <w:spacing w:val="-8"/>
          <w:sz w:val="24"/>
          <w:szCs w:val="24"/>
        </w:rPr>
        <w:t>исследовательских умений в практико-ориентированной деятельности;</w:t>
      </w:r>
    </w:p>
    <w:p w:rsidR="0073795E" w:rsidRPr="00F169C5" w:rsidRDefault="00BB0144" w:rsidP="0073795E">
      <w:pPr>
        <w:widowControl w:val="0"/>
        <w:numPr>
          <w:ilvl w:val="0"/>
          <w:numId w:val="2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3795E" w:rsidRPr="00F169C5">
        <w:rPr>
          <w:rFonts w:ascii="Times New Roman" w:hAnsi="Times New Roman" w:cs="Times New Roman"/>
          <w:sz w:val="24"/>
          <w:szCs w:val="24"/>
        </w:rPr>
        <w:t>умения аргументировать свою позицию;</w:t>
      </w:r>
    </w:p>
    <w:p w:rsidR="0073795E" w:rsidRPr="00F169C5" w:rsidRDefault="0073795E" w:rsidP="0073795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умения публично представлять результаты самостоятельно выполненных творческих работ;</w:t>
      </w:r>
    </w:p>
    <w:p w:rsidR="0073795E" w:rsidRPr="00833D38" w:rsidRDefault="0073795E" w:rsidP="00833D3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3"/>
          <w:sz w:val="24"/>
          <w:szCs w:val="24"/>
        </w:rPr>
        <w:t>потребности в самообразовании.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Образовательный процесс на 3 ступени обучения строится на основе принципов личностно-ориентированного подхода.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Усилия педагогического коллектива направлены на реализацию индивидуальных образовательных потребностей учащихся и их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права выбора уровня освоения образовательной программы. В качестве ведущих технологий используются </w:t>
      </w:r>
      <w:r w:rsidRPr="00F169C5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традиционные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и </w:t>
      </w:r>
      <w:r w:rsidRPr="00F169C5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инновационные.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Применение традиционных технологий в сочетании с инновационными технологиями </w:t>
      </w:r>
      <w:r w:rsidRPr="00F169C5">
        <w:rPr>
          <w:rFonts w:ascii="Times New Roman" w:hAnsi="Times New Roman" w:cs="Times New Roman"/>
          <w:sz w:val="24"/>
          <w:szCs w:val="24"/>
        </w:rPr>
        <w:t>позволяет повысить результативность обучения.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Технологии на </w:t>
      </w:r>
      <w:proofErr w:type="spellStart"/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>ииформационно</w:t>
      </w:r>
      <w:proofErr w:type="spellEnd"/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>-интегративной основе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Учебные технологии, ориентированные на интеграцию содержания, способов деятельности в обучении,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способствуют возникновению в сознании учащихся целостной системы знаний о природе и </w:t>
      </w:r>
      <w:r w:rsidRPr="00F169C5">
        <w:rPr>
          <w:rFonts w:ascii="Times New Roman" w:hAnsi="Times New Roman" w:cs="Times New Roman"/>
          <w:sz w:val="24"/>
          <w:szCs w:val="24"/>
        </w:rPr>
        <w:t>обществе.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Информационно-коммуникационные технологии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Технологии, основанные на использовании в учебном процессе ПК для мониторинга и диагностики, реализации </w:t>
      </w:r>
      <w:r w:rsidRPr="00F169C5">
        <w:rPr>
          <w:rFonts w:ascii="Times New Roman" w:hAnsi="Times New Roman" w:cs="Times New Roman"/>
          <w:sz w:val="24"/>
          <w:szCs w:val="24"/>
        </w:rPr>
        <w:t>индивидуального обучения, мультимедийного моделирования, проектирования.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Здоровьесберегающие</w:t>
      </w:r>
      <w:proofErr w:type="spellEnd"/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 технологии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lastRenderedPageBreak/>
        <w:t>Технологии, направленные на сохранение и укрепление здоровья обучающихся и их психическую поддержку.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Технологии проблемного обучения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2"/>
          <w:sz w:val="24"/>
          <w:szCs w:val="24"/>
        </w:rPr>
        <w:t xml:space="preserve">Широко используемая в образовательном процессе школы технология ориентирована на освоение способов 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самостоятельной деятельности при решении проблемных ситуаций, развитие познавательных и творческих способностей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учащихся. На основе этой технологии создается система вариативных форм самостоятельной исследовательской работы, </w:t>
      </w:r>
      <w:r w:rsidRPr="00F169C5">
        <w:rPr>
          <w:rFonts w:ascii="Times New Roman" w:hAnsi="Times New Roman" w:cs="Times New Roman"/>
          <w:sz w:val="24"/>
          <w:szCs w:val="24"/>
        </w:rPr>
        <w:t xml:space="preserve">проводимой в учебное и </w:t>
      </w:r>
      <w:proofErr w:type="spellStart"/>
      <w:r w:rsidRPr="00F169C5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F169C5">
        <w:rPr>
          <w:rFonts w:ascii="Times New Roman" w:hAnsi="Times New Roman" w:cs="Times New Roman"/>
          <w:sz w:val="24"/>
          <w:szCs w:val="24"/>
        </w:rPr>
        <w:t xml:space="preserve"> время.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>Технологии уровневой дифференциации и дифференциации по интересам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Технология используется на всех ступенях обучения и способствует повышению уровня мотивации обучения и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познавательного интереса. Образовательное пространство школы дает учащимся возможность выбора и проявления своей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>индивидуальности, предоставляет необходимые условия для развития творческих способностей. Эта технология реализуется через кружковую работу и направлена на углубление содержания образования.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169C5">
        <w:rPr>
          <w:rFonts w:ascii="Times New Roman" w:hAnsi="Times New Roman" w:cs="Times New Roman"/>
          <w:i/>
          <w:spacing w:val="-6"/>
          <w:sz w:val="24"/>
          <w:szCs w:val="24"/>
        </w:rPr>
        <w:t>Технология модульного обучения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Технология направлена в большей степени на самостоятельное изучение материала, на развитие индивидуальной работы.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169C5">
        <w:rPr>
          <w:rFonts w:ascii="Times New Roman" w:hAnsi="Times New Roman" w:cs="Times New Roman"/>
          <w:i/>
          <w:spacing w:val="-6"/>
          <w:sz w:val="24"/>
          <w:szCs w:val="24"/>
        </w:rPr>
        <w:t>Технология – метод проектов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Технология развивает у обучающихся проектную деятельность.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>Технологии коллективного способа обучения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3"/>
          <w:sz w:val="24"/>
          <w:szCs w:val="24"/>
        </w:rPr>
        <w:t xml:space="preserve">Технология используется на всех ступенях обучения по некоторым предметам. Данная технология часто </w:t>
      </w:r>
      <w:r w:rsidRPr="00F169C5">
        <w:rPr>
          <w:rFonts w:ascii="Times New Roman" w:hAnsi="Times New Roman" w:cs="Times New Roman"/>
          <w:sz w:val="24"/>
          <w:szCs w:val="24"/>
        </w:rPr>
        <w:t>сочетается с интеграцией содержания образования.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Технология развития «критического мышления»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Технология, пробуждающая мышление высокого порядка (синтез, анализ, творчество, решение проблем), направлена на </w:t>
      </w:r>
      <w:r w:rsidRPr="00F169C5">
        <w:rPr>
          <w:rFonts w:ascii="Times New Roman" w:hAnsi="Times New Roman" w:cs="Times New Roman"/>
          <w:sz w:val="24"/>
          <w:szCs w:val="24"/>
        </w:rPr>
        <w:t>развитие высокого уровня рефлексии.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Технология педагогики сотрудничества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Технология основана на личностно-ориентированном подходе в обучении и способствует развитию коммуникативных умений в отношениях «учитель-ученик», формированию общечеловеческих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lastRenderedPageBreak/>
        <w:t xml:space="preserve">ценностей (человек, личность, доброта, забота, </w:t>
      </w:r>
      <w:r w:rsidRPr="00F169C5">
        <w:rPr>
          <w:rFonts w:ascii="Times New Roman" w:hAnsi="Times New Roman" w:cs="Times New Roman"/>
          <w:sz w:val="24"/>
          <w:szCs w:val="24"/>
        </w:rPr>
        <w:t>достоинство, труд, коллектив, совесть, гражданственность).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 xml:space="preserve">В образовательном процессе 3 ступени используются технологии, способствующие образовательному и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профессиональному самоопределению, повышению уровня ключевых компетентностей учащихся и подготовке к продолжению </w:t>
      </w:r>
      <w:r w:rsidRPr="00F169C5">
        <w:rPr>
          <w:rFonts w:ascii="Times New Roman" w:hAnsi="Times New Roman" w:cs="Times New Roman"/>
          <w:sz w:val="24"/>
          <w:szCs w:val="24"/>
        </w:rPr>
        <w:t>образования, освоению ресурсов, адекватных планам на будущее: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полные циклы проектной деятельности в образовательной и социальной сфере;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формы обучения, используемые в вузе:  лекции, семинары, лабораторные практикумы и т.п.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исследовательская деятельность учащихся и презентация полученных результатов;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самостоятельная образовательная деятельность учащихся, как планируемая учителем, так и планируемая самим </w:t>
      </w:r>
      <w:r w:rsidRPr="00F169C5">
        <w:rPr>
          <w:rFonts w:ascii="Times New Roman" w:hAnsi="Times New Roman" w:cs="Times New Roman"/>
          <w:sz w:val="24"/>
          <w:szCs w:val="24"/>
        </w:rPr>
        <w:t>учащимся;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блочно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-модульная система обучения;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групповые и индивидуальные формы образовательной деятельности;</w:t>
      </w:r>
    </w:p>
    <w:p w:rsidR="0073795E" w:rsidRPr="00F169C5" w:rsidRDefault="0073795E" w:rsidP="0073795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повышение уровня организационной и коммуникативной компетентности путем участия в организации научно-</w:t>
      </w:r>
      <w:r w:rsidRPr="00F169C5">
        <w:rPr>
          <w:rFonts w:ascii="Times New Roman" w:hAnsi="Times New Roman" w:cs="Times New Roman"/>
          <w:sz w:val="24"/>
          <w:szCs w:val="24"/>
        </w:rPr>
        <w:t>практической конференции, самоуправлении.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Общей чертой используемых в школе технологий обучения является ориентация на развитие:</w:t>
      </w:r>
    </w:p>
    <w:p w:rsidR="0073795E" w:rsidRPr="00F169C5" w:rsidRDefault="0073795E" w:rsidP="0073795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>самостоятельности и креативности мышления;</w:t>
      </w:r>
    </w:p>
    <w:p w:rsidR="0073795E" w:rsidRPr="00F169C5" w:rsidRDefault="0073795E" w:rsidP="0073795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исследовательских умений в теоретической и научно-практической деятельности;</w:t>
      </w:r>
    </w:p>
    <w:p w:rsidR="0073795E" w:rsidRPr="00F169C5" w:rsidRDefault="0073795E" w:rsidP="0073795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коммуникативной культуры, т.е. умений участвовать в коллективном поиске, аргументировать свою позицию, </w:t>
      </w:r>
      <w:r w:rsidRPr="00F169C5">
        <w:rPr>
          <w:rFonts w:ascii="Times New Roman" w:hAnsi="Times New Roman" w:cs="Times New Roman"/>
          <w:sz w:val="24"/>
          <w:szCs w:val="24"/>
        </w:rPr>
        <w:t>публично представлять результаты творческих работ;</w:t>
      </w:r>
    </w:p>
    <w:p w:rsidR="0073795E" w:rsidRPr="00F169C5" w:rsidRDefault="0073795E" w:rsidP="0073795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умений рефлексии и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саморефлексии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>, волевых качеств;</w:t>
      </w:r>
    </w:p>
    <w:p w:rsidR="0073795E" w:rsidRPr="00F169C5" w:rsidRDefault="0073795E" w:rsidP="0073795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4"/>
          <w:sz w:val="24"/>
          <w:szCs w:val="24"/>
        </w:rPr>
        <w:t>потребности в непрерывном образовании.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Дополнительное образование - целенаправленный процесс воспитания, развития и обучения посредством реализации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>дополнительных образовательных программ, оказания дополнительных образовательных услуг и организации информационно-</w:t>
      </w:r>
      <w:r w:rsidRPr="00F169C5">
        <w:rPr>
          <w:rFonts w:ascii="Times New Roman" w:hAnsi="Times New Roman" w:cs="Times New Roman"/>
          <w:sz w:val="24"/>
          <w:szCs w:val="24"/>
        </w:rPr>
        <w:t>образовательной деятельности за пределами основных образовательных программ.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При организации дополнительного образования школа опирается на следующие приоритетные принципы:</w:t>
      </w:r>
    </w:p>
    <w:p w:rsidR="0073795E" w:rsidRPr="00F169C5" w:rsidRDefault="0073795E" w:rsidP="0073795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свободный выбор ребенком  видов и сфер деятельности;</w:t>
      </w:r>
    </w:p>
    <w:p w:rsidR="0073795E" w:rsidRPr="00F169C5" w:rsidRDefault="0073795E" w:rsidP="0073795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ориентация на личностные интересы, потребности, способности ребенка;</w:t>
      </w:r>
    </w:p>
    <w:p w:rsidR="0073795E" w:rsidRPr="00F169C5" w:rsidRDefault="0073795E" w:rsidP="0073795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4"/>
          <w:sz w:val="24"/>
          <w:szCs w:val="24"/>
        </w:rPr>
        <w:lastRenderedPageBreak/>
        <w:t>возможность свободного самоопределения и самореализации ребенка;</w:t>
      </w:r>
    </w:p>
    <w:p w:rsidR="0073795E" w:rsidRPr="00F169C5" w:rsidRDefault="0073795E" w:rsidP="0073795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z w:val="24"/>
          <w:szCs w:val="24"/>
        </w:rPr>
        <w:t>единство обучения, воспитания и развития;</w:t>
      </w:r>
    </w:p>
    <w:p w:rsidR="0073795E" w:rsidRPr="00833D38" w:rsidRDefault="0073795E" w:rsidP="00833D3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t>практико-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деятельностная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основа образовательного процесса.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Одним из приоритетных направлений является развитие познавательного интереса и рост интеллектуального уровня </w:t>
      </w:r>
      <w:r w:rsidRPr="00F169C5">
        <w:rPr>
          <w:rFonts w:ascii="Times New Roman" w:hAnsi="Times New Roman" w:cs="Times New Roman"/>
          <w:sz w:val="24"/>
          <w:szCs w:val="24"/>
        </w:rPr>
        <w:t>учащихся:</w:t>
      </w:r>
    </w:p>
    <w:p w:rsidR="0073795E" w:rsidRPr="00F169C5" w:rsidRDefault="0073795E" w:rsidP="0073795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участие в предметных олимпиадах, в том числе через </w:t>
      </w:r>
      <w:r w:rsidRPr="00F169C5">
        <w:rPr>
          <w:rFonts w:ascii="Times New Roman" w:hAnsi="Times New Roman" w:cs="Times New Roman"/>
          <w:spacing w:val="-6"/>
          <w:sz w:val="24"/>
          <w:szCs w:val="24"/>
          <w:lang w:val="en-US"/>
        </w:rPr>
        <w:t>Internet</w:t>
      </w:r>
    </w:p>
    <w:p w:rsidR="0073795E" w:rsidRPr="00F169C5" w:rsidRDefault="0073795E" w:rsidP="0073795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>участие в конкурсах и конференциях.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Внешкольная образовательная среда создает возможность формирования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допрофессиональной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 компетентности и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повышения культурного уровня и кругозора учащихся. Совместная образовательная, профессиональная и культурная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деятельность включена как в учебную, так и </w:t>
      </w:r>
      <w:proofErr w:type="spellStart"/>
      <w:r w:rsidRPr="00F169C5">
        <w:rPr>
          <w:rFonts w:ascii="Times New Roman" w:hAnsi="Times New Roman" w:cs="Times New Roman"/>
          <w:spacing w:val="-7"/>
          <w:sz w:val="24"/>
          <w:szCs w:val="24"/>
        </w:rPr>
        <w:t>внеучебную</w:t>
      </w:r>
      <w:proofErr w:type="spellEnd"/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деятельность учащихся. Обязательным компонентом образовательной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среды является библиотека и ресурсы </w:t>
      </w:r>
      <w:proofErr w:type="spellStart"/>
      <w:r w:rsidRPr="00F169C5">
        <w:rPr>
          <w:rFonts w:ascii="Times New Roman" w:hAnsi="Times New Roman" w:cs="Times New Roman"/>
          <w:spacing w:val="-6"/>
          <w:sz w:val="24"/>
          <w:szCs w:val="24"/>
        </w:rPr>
        <w:t>Интеренета</w:t>
      </w:r>
      <w:proofErr w:type="spellEnd"/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 и связанный с ними комплекс средств и условий для самостоятельной работы учащихся и использования современных ИКТ. Учащиеся успешно выступают с презента</w:t>
      </w:r>
      <w:r w:rsidR="00BB0144">
        <w:rPr>
          <w:rFonts w:ascii="Times New Roman" w:hAnsi="Times New Roman" w:cs="Times New Roman"/>
          <w:spacing w:val="-6"/>
          <w:sz w:val="24"/>
          <w:szCs w:val="24"/>
        </w:rPr>
        <w:t xml:space="preserve">цией результатов своей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>исследовательской деятельности на конференциях,  конкурсах школьного, район</w:t>
      </w:r>
      <w:r w:rsidR="00BB0144">
        <w:rPr>
          <w:rFonts w:ascii="Times New Roman" w:hAnsi="Times New Roman" w:cs="Times New Roman"/>
          <w:spacing w:val="-7"/>
          <w:sz w:val="24"/>
          <w:szCs w:val="24"/>
        </w:rPr>
        <w:t xml:space="preserve">ного, регионального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 уровней.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F169C5">
        <w:rPr>
          <w:rFonts w:ascii="Times New Roman" w:hAnsi="Times New Roman" w:cs="Times New Roman"/>
          <w:spacing w:val="-3"/>
          <w:sz w:val="24"/>
          <w:szCs w:val="24"/>
        </w:rPr>
        <w:t xml:space="preserve">Значительно расширяется пространство для проявления творческой активности учащихся 10-11-х классов в </w:t>
      </w: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жизнедеятельности школы. Свою </w:t>
      </w:r>
      <w:proofErr w:type="spellStart"/>
      <w:r w:rsidRPr="00F169C5">
        <w:rPr>
          <w:rFonts w:ascii="Times New Roman" w:hAnsi="Times New Roman" w:cs="Times New Roman"/>
          <w:spacing w:val="-5"/>
          <w:sz w:val="24"/>
          <w:szCs w:val="24"/>
        </w:rPr>
        <w:t>субъектность</w:t>
      </w:r>
      <w:proofErr w:type="spellEnd"/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, креативность и индивидуальность они могут проявлять в жизни не только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класса, но и всего школьного сообщества. По сравнению с другими возрастными группами школьников старшеклассники имеют </w:t>
      </w:r>
      <w:r w:rsidRPr="00F169C5">
        <w:rPr>
          <w:rFonts w:ascii="Times New Roman" w:hAnsi="Times New Roman" w:cs="Times New Roman"/>
          <w:sz w:val="24"/>
          <w:szCs w:val="24"/>
        </w:rPr>
        <w:t>наибольшее представительство в органах школьного самоуправления - Совете школы и Активе школы.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 Все это позволяет создать ситуацию успеха для каждого учащегося.</w:t>
      </w:r>
    </w:p>
    <w:p w:rsidR="0073795E" w:rsidRPr="00B76F6C" w:rsidRDefault="0073795E" w:rsidP="00B76F6C">
      <w:pPr>
        <w:pStyle w:val="2"/>
        <w:rPr>
          <w:rFonts w:ascii="Times New Roman" w:hAnsi="Times New Roman"/>
          <w:sz w:val="24"/>
          <w:szCs w:val="24"/>
        </w:rPr>
      </w:pPr>
      <w:r w:rsidRPr="00F169C5">
        <w:rPr>
          <w:rFonts w:ascii="Times New Roman" w:hAnsi="Times New Roman"/>
          <w:sz w:val="24"/>
          <w:szCs w:val="24"/>
        </w:rPr>
        <w:t xml:space="preserve"> </w:t>
      </w:r>
      <w:bookmarkStart w:id="15" w:name="_Toc405691539"/>
      <w:r w:rsidR="00B76F6C">
        <w:rPr>
          <w:rFonts w:ascii="Times New Roman" w:hAnsi="Times New Roman"/>
          <w:sz w:val="24"/>
          <w:szCs w:val="24"/>
        </w:rPr>
        <w:t>2.9</w:t>
      </w:r>
      <w:r w:rsidRPr="00F169C5">
        <w:rPr>
          <w:rFonts w:ascii="Times New Roman" w:hAnsi="Times New Roman"/>
          <w:sz w:val="24"/>
          <w:szCs w:val="24"/>
        </w:rPr>
        <w:t>. Формы контроля и учета достижений</w:t>
      </w:r>
      <w:bookmarkEnd w:id="15"/>
    </w:p>
    <w:p w:rsidR="00B76F6C" w:rsidRDefault="0073795E" w:rsidP="00B76F6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C5">
        <w:rPr>
          <w:rFonts w:ascii="Times New Roman" w:hAnsi="Times New Roman" w:cs="Times New Roman"/>
          <w:b/>
          <w:sz w:val="24"/>
          <w:szCs w:val="24"/>
        </w:rPr>
        <w:t>Основные формы аттестации достижений обучающихся</w:t>
      </w:r>
    </w:p>
    <w:p w:rsidR="0073795E" w:rsidRPr="00B76F6C" w:rsidRDefault="0073795E" w:rsidP="00B76F6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b/>
          <w:i/>
          <w:iCs/>
          <w:sz w:val="24"/>
          <w:szCs w:val="24"/>
        </w:rPr>
        <w:t>Текущая успеваемость</w:t>
      </w:r>
    </w:p>
    <w:p w:rsidR="0073795E" w:rsidRPr="00F169C5" w:rsidRDefault="0073795E" w:rsidP="0073795E">
      <w:pPr>
        <w:widowControl w:val="0"/>
        <w:numPr>
          <w:ilvl w:val="0"/>
          <w:numId w:val="13"/>
        </w:numPr>
        <w:shd w:val="clear" w:color="auto" w:fill="FFFFFF"/>
        <w:tabs>
          <w:tab w:val="left" w:pos="10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контрольные и диагностические работы по предметам учебного плана;</w:t>
      </w:r>
    </w:p>
    <w:p w:rsidR="0073795E" w:rsidRPr="00F169C5" w:rsidRDefault="0073795E" w:rsidP="0073795E">
      <w:pPr>
        <w:widowControl w:val="0"/>
        <w:numPr>
          <w:ilvl w:val="0"/>
          <w:numId w:val="13"/>
        </w:numPr>
        <w:shd w:val="clear" w:color="auto" w:fill="FFFFFF"/>
        <w:tabs>
          <w:tab w:val="left" w:pos="10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69C5">
        <w:rPr>
          <w:rFonts w:ascii="Times New Roman" w:hAnsi="Times New Roman" w:cs="Times New Roman"/>
          <w:sz w:val="24"/>
          <w:szCs w:val="24"/>
        </w:rPr>
        <w:t>срезовые</w:t>
      </w:r>
      <w:proofErr w:type="spellEnd"/>
      <w:r w:rsidRPr="00F169C5">
        <w:rPr>
          <w:rFonts w:ascii="Times New Roman" w:hAnsi="Times New Roman" w:cs="Times New Roman"/>
          <w:sz w:val="24"/>
          <w:szCs w:val="24"/>
        </w:rPr>
        <w:t xml:space="preserve"> работы после изученной темы;</w:t>
      </w:r>
    </w:p>
    <w:p w:rsidR="0073795E" w:rsidRPr="00F169C5" w:rsidRDefault="0073795E" w:rsidP="0073795E">
      <w:pPr>
        <w:widowControl w:val="0"/>
        <w:numPr>
          <w:ilvl w:val="0"/>
          <w:numId w:val="13"/>
        </w:numPr>
        <w:shd w:val="clear" w:color="auto" w:fill="FFFFFF"/>
        <w:tabs>
          <w:tab w:val="left" w:pos="10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z w:val="24"/>
          <w:szCs w:val="24"/>
        </w:rPr>
        <w:t>тесты;</w:t>
      </w:r>
    </w:p>
    <w:p w:rsidR="0073795E" w:rsidRPr="00F169C5" w:rsidRDefault="0073795E" w:rsidP="0073795E">
      <w:pPr>
        <w:widowControl w:val="0"/>
        <w:numPr>
          <w:ilvl w:val="0"/>
          <w:numId w:val="13"/>
        </w:numPr>
        <w:shd w:val="clear" w:color="auto" w:fill="FFFFFF"/>
        <w:tabs>
          <w:tab w:val="left" w:pos="10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z w:val="24"/>
          <w:szCs w:val="24"/>
        </w:rPr>
        <w:t>зачеты;</w:t>
      </w:r>
    </w:p>
    <w:p w:rsidR="0073795E" w:rsidRPr="00F169C5" w:rsidRDefault="0073795E" w:rsidP="0073795E">
      <w:pPr>
        <w:widowControl w:val="0"/>
        <w:numPr>
          <w:ilvl w:val="0"/>
          <w:numId w:val="13"/>
        </w:numPr>
        <w:shd w:val="clear" w:color="auto" w:fill="FFFFFF"/>
        <w:tabs>
          <w:tab w:val="left" w:pos="10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рефераты, творческие работы, доклады учащихся на выставках.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C5">
        <w:rPr>
          <w:rFonts w:ascii="Times New Roman" w:hAnsi="Times New Roman" w:cs="Times New Roman"/>
          <w:b/>
          <w:i/>
          <w:iCs/>
          <w:spacing w:val="-7"/>
          <w:sz w:val="24"/>
          <w:szCs w:val="24"/>
        </w:rPr>
        <w:t xml:space="preserve">Аттестация </w:t>
      </w:r>
      <w:r w:rsidR="00B76F6C">
        <w:rPr>
          <w:rFonts w:ascii="Times New Roman" w:hAnsi="Times New Roman" w:cs="Times New Roman"/>
          <w:b/>
          <w:i/>
          <w:iCs/>
          <w:spacing w:val="-7"/>
          <w:sz w:val="24"/>
          <w:szCs w:val="24"/>
        </w:rPr>
        <w:t xml:space="preserve">- «стартовая» , </w:t>
      </w:r>
      <w:r w:rsidRPr="00F169C5">
        <w:rPr>
          <w:rFonts w:ascii="Times New Roman" w:hAnsi="Times New Roman" w:cs="Times New Roman"/>
          <w:b/>
          <w:i/>
          <w:iCs/>
          <w:spacing w:val="-7"/>
          <w:sz w:val="24"/>
          <w:szCs w:val="24"/>
        </w:rPr>
        <w:t>по итогам полугодия, по итогам учебного года.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lastRenderedPageBreak/>
        <w:t xml:space="preserve">Все формы </w:t>
      </w:r>
      <w:r w:rsidRPr="00F169C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промежуточной аттестации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личностных достижений учащихся, характеризующих их успехи в учебной и </w:t>
      </w:r>
      <w:proofErr w:type="spellStart"/>
      <w:r w:rsidRPr="00F169C5">
        <w:rPr>
          <w:rFonts w:ascii="Times New Roman" w:hAnsi="Times New Roman" w:cs="Times New Roman"/>
          <w:spacing w:val="-6"/>
          <w:sz w:val="24"/>
          <w:szCs w:val="24"/>
        </w:rPr>
        <w:t>внеучебной</w:t>
      </w:r>
      <w:proofErr w:type="spellEnd"/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 (исследовательской, трудо</w:t>
      </w:r>
      <w:r w:rsidR="00B76F6C">
        <w:rPr>
          <w:rFonts w:ascii="Times New Roman" w:hAnsi="Times New Roman" w:cs="Times New Roman"/>
          <w:spacing w:val="-6"/>
          <w:sz w:val="24"/>
          <w:szCs w:val="24"/>
        </w:rPr>
        <w:t>вой, общественной) деятельности,  т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екущая, промежуточная и итоговая аттестация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обучающихся производится по 5-ти балльной системе. 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Кроме этого, в школе организован внутренний и внешний аудит качества знаний (проведение тестирования в формате </w:t>
      </w:r>
      <w:r w:rsidRPr="00F169C5">
        <w:rPr>
          <w:rFonts w:ascii="Times New Roman" w:hAnsi="Times New Roman" w:cs="Times New Roman"/>
          <w:sz w:val="24"/>
          <w:szCs w:val="24"/>
        </w:rPr>
        <w:t>ЕГЭ).</w:t>
      </w:r>
      <w:r w:rsidR="00B76F6C">
        <w:rPr>
          <w:rFonts w:ascii="Times New Roman" w:hAnsi="Times New Roman" w:cs="Times New Roman"/>
          <w:sz w:val="24"/>
          <w:szCs w:val="24"/>
        </w:rPr>
        <w:t xml:space="preserve"> </w:t>
      </w:r>
      <w:r w:rsidR="00F169C5" w:rsidRPr="00F169C5">
        <w:rPr>
          <w:rFonts w:ascii="Times New Roman" w:hAnsi="Times New Roman" w:cs="Times New Roman"/>
          <w:sz w:val="24"/>
          <w:szCs w:val="24"/>
        </w:rPr>
        <w:t>Регулярно проводятся «пробные» ЕГЭ по русскому языку, математике и предметам выбора учащихся.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Система оценивания результатов деятельности учащихся имеет ряд существенных особенностей</w:t>
      </w:r>
    </w:p>
    <w:p w:rsidR="0073795E" w:rsidRPr="00F169C5" w:rsidRDefault="0073795E" w:rsidP="0073795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3"/>
          <w:sz w:val="24"/>
          <w:szCs w:val="24"/>
        </w:rPr>
        <w:t xml:space="preserve">Задания для оценивания результатов носят как тестовый характер, так и приближенный по типу к оценочным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заданиям, принятым в вузе: выступления на семинарах,  защита работ лабораторного практикума и </w:t>
      </w:r>
      <w:r w:rsidRPr="00F169C5">
        <w:rPr>
          <w:rFonts w:ascii="Times New Roman" w:hAnsi="Times New Roman" w:cs="Times New Roman"/>
          <w:sz w:val="24"/>
          <w:szCs w:val="24"/>
        </w:rPr>
        <w:t>рефератов и т.д.;</w:t>
      </w:r>
    </w:p>
    <w:p w:rsidR="0073795E" w:rsidRPr="00F169C5" w:rsidRDefault="0073795E" w:rsidP="0073795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F169C5">
        <w:rPr>
          <w:rFonts w:ascii="Times New Roman" w:hAnsi="Times New Roman" w:cs="Times New Roman"/>
          <w:spacing w:val="-2"/>
          <w:sz w:val="24"/>
          <w:szCs w:val="24"/>
        </w:rPr>
        <w:t xml:space="preserve">При оценивании достижений учащихся решающее значение придается самостоятельной работе учащихся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индивидуального и группового характера, в том числе и деятельности с элементами исследовательского характера. При этом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>учащийся сам выбирает уровень, на котором он изучает учебный предмет или блок, и проводит самооценку своих результатов.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pacing w:val="-8"/>
          <w:sz w:val="24"/>
          <w:szCs w:val="24"/>
        </w:rPr>
      </w:pPr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Учет достижений учащихся во </w:t>
      </w:r>
      <w:proofErr w:type="spellStart"/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>внеучебной</w:t>
      </w:r>
      <w:proofErr w:type="spellEnd"/>
      <w:r w:rsidRPr="00F169C5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деятельности:</w:t>
      </w:r>
    </w:p>
    <w:p w:rsidR="0073795E" w:rsidRPr="00F169C5" w:rsidRDefault="0073795E" w:rsidP="0073795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Награждение дипломами, грамотами по результатам творческой и научной деятельности, результатам спортивных </w:t>
      </w:r>
      <w:r w:rsidRPr="00F169C5">
        <w:rPr>
          <w:rFonts w:ascii="Times New Roman" w:hAnsi="Times New Roman" w:cs="Times New Roman"/>
          <w:sz w:val="24"/>
          <w:szCs w:val="24"/>
        </w:rPr>
        <w:t>достижений и общественной активности;</w:t>
      </w:r>
    </w:p>
    <w:p w:rsidR="0073795E" w:rsidRPr="00F169C5" w:rsidRDefault="0073795E" w:rsidP="0073795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>Церемонии награждения по итогам учебного года.</w:t>
      </w:r>
    </w:p>
    <w:p w:rsidR="0073795E" w:rsidRPr="00833D38" w:rsidRDefault="00B76F6C" w:rsidP="00833D38">
      <w:pPr>
        <w:pStyle w:val="2"/>
        <w:rPr>
          <w:rFonts w:ascii="Times New Roman" w:hAnsi="Times New Roman"/>
          <w:sz w:val="24"/>
          <w:szCs w:val="24"/>
        </w:rPr>
      </w:pPr>
      <w:bookmarkStart w:id="16" w:name="_Toc405691540"/>
      <w:r>
        <w:rPr>
          <w:rFonts w:ascii="Times New Roman" w:hAnsi="Times New Roman"/>
          <w:sz w:val="24"/>
          <w:szCs w:val="24"/>
        </w:rPr>
        <w:t>2.10</w:t>
      </w:r>
      <w:r w:rsidR="0073795E" w:rsidRPr="00F169C5">
        <w:rPr>
          <w:rFonts w:ascii="Times New Roman" w:hAnsi="Times New Roman"/>
          <w:sz w:val="24"/>
          <w:szCs w:val="24"/>
        </w:rPr>
        <w:t>.  Методы диагностики освоения образовательной программы</w:t>
      </w:r>
      <w:bookmarkEnd w:id="16"/>
    </w:p>
    <w:p w:rsidR="0073795E" w:rsidRPr="00833D38" w:rsidRDefault="0073795E" w:rsidP="00833D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Диагностика включает в себя</w:t>
      </w:r>
      <w:r w:rsidRPr="00F169C5">
        <w:rPr>
          <w:rFonts w:ascii="Times New Roman" w:hAnsi="Times New Roman" w:cs="Times New Roman"/>
          <w:b/>
          <w:spacing w:val="-8"/>
          <w:sz w:val="24"/>
          <w:szCs w:val="24"/>
        </w:rPr>
        <w:t xml:space="preserve">: </w:t>
      </w:r>
      <w:r w:rsidRPr="00F169C5">
        <w:rPr>
          <w:rFonts w:ascii="Times New Roman" w:hAnsi="Times New Roman" w:cs="Times New Roman"/>
          <w:b/>
          <w:i/>
          <w:iCs/>
          <w:spacing w:val="-10"/>
          <w:sz w:val="24"/>
          <w:szCs w:val="24"/>
          <w:u w:val="single"/>
        </w:rPr>
        <w:t xml:space="preserve"> социальную диагностику:</w:t>
      </w:r>
    </w:p>
    <w:p w:rsidR="0073795E" w:rsidRPr="00F169C5" w:rsidRDefault="0073795E" w:rsidP="0073795E">
      <w:pPr>
        <w:widowControl w:val="0"/>
        <w:numPr>
          <w:ilvl w:val="0"/>
          <w:numId w:val="2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>наличие условий для жизни и воспитания ребенка дома;</w:t>
      </w:r>
    </w:p>
    <w:p w:rsidR="0073795E" w:rsidRPr="00F169C5" w:rsidRDefault="0073795E" w:rsidP="0073795E">
      <w:pPr>
        <w:widowControl w:val="0"/>
        <w:numPr>
          <w:ilvl w:val="0"/>
          <w:numId w:val="2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9"/>
          <w:sz w:val="24"/>
          <w:szCs w:val="24"/>
        </w:rPr>
        <w:t>состав семьи;</w:t>
      </w:r>
    </w:p>
    <w:p w:rsidR="0073795E" w:rsidRPr="00F169C5" w:rsidRDefault="0073795E" w:rsidP="0073795E">
      <w:pPr>
        <w:widowControl w:val="0"/>
        <w:numPr>
          <w:ilvl w:val="0"/>
          <w:numId w:val="2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необходимость оказания различных видов помощи;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9C5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медицинскую диагностику:</w:t>
      </w:r>
    </w:p>
    <w:p w:rsidR="0073795E" w:rsidRPr="00F169C5" w:rsidRDefault="0073795E" w:rsidP="0073795E">
      <w:pPr>
        <w:widowControl w:val="0"/>
        <w:numPr>
          <w:ilvl w:val="0"/>
          <w:numId w:val="2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показатели физического здоровья;</w:t>
      </w:r>
    </w:p>
    <w:p w:rsidR="0073795E" w:rsidRPr="00F169C5" w:rsidRDefault="0073795E" w:rsidP="0073795E">
      <w:pPr>
        <w:widowControl w:val="0"/>
        <w:numPr>
          <w:ilvl w:val="0"/>
          <w:numId w:val="2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осмотр врачей специалистов с оформлением медицинской формы </w:t>
      </w:r>
    </w:p>
    <w:p w:rsidR="0073795E" w:rsidRPr="00F169C5" w:rsidRDefault="0073795E" w:rsidP="0073795E">
      <w:pPr>
        <w:shd w:val="clear" w:color="auto" w:fill="FFFFFF"/>
        <w:tabs>
          <w:tab w:val="left" w:pos="95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9C5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психологическую диагностику: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1"/>
          <w:sz w:val="24"/>
          <w:szCs w:val="24"/>
        </w:rPr>
        <w:t xml:space="preserve">уровень общей тревожности (отсутствие выраженных противоречий между требованиями педагогов и </w:t>
      </w:r>
      <w:r w:rsidRPr="00F169C5">
        <w:rPr>
          <w:rFonts w:ascii="Times New Roman" w:hAnsi="Times New Roman" w:cs="Times New Roman"/>
          <w:sz w:val="24"/>
          <w:szCs w:val="24"/>
        </w:rPr>
        <w:t>возможностями подростка);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включенность учащихся в деятельность и общение (эмоционально-положительное восприятие подростком системы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своих отношений со сверстниками, субъективная включенность в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отношения, восприятие своего статуса в классе как </w:t>
      </w:r>
      <w:r w:rsidRPr="00F169C5">
        <w:rPr>
          <w:rFonts w:ascii="Times New Roman" w:hAnsi="Times New Roman" w:cs="Times New Roman"/>
          <w:sz w:val="24"/>
          <w:szCs w:val="24"/>
        </w:rPr>
        <w:t>положительного и удовлетворенность им);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5"/>
          <w:sz w:val="24"/>
          <w:szCs w:val="24"/>
        </w:rPr>
        <w:t xml:space="preserve">отношения с педагогами (эмоционально-положительное восприятие подростком системы своих отношений с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>педагогами, восприятие этих отношений как уважительных, доверительных, но сохраняющих его автономность);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отношение к себе (позитивная "Я- концепция", устойчивая адекватная самооценка, ориентация на будущее, </w:t>
      </w:r>
      <w:r w:rsidRPr="00F169C5">
        <w:rPr>
          <w:rFonts w:ascii="Times New Roman" w:hAnsi="Times New Roman" w:cs="Times New Roman"/>
          <w:sz w:val="24"/>
          <w:szCs w:val="24"/>
        </w:rPr>
        <w:t>субъективное ощущение адекватности своего поведения и эмоциональных реакций);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>определение степени удовлетворенности школьной жизнью;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наличие и характер учебной мотивации (интерес к способам получения знаний, умение ставить и достигать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конкретные цели самообразования, интерес к самостоятельным формам учебной деятельности, интерес к использованию </w:t>
      </w:r>
      <w:r w:rsidRPr="00F169C5">
        <w:rPr>
          <w:rFonts w:ascii="Times New Roman" w:hAnsi="Times New Roman" w:cs="Times New Roman"/>
          <w:sz w:val="24"/>
          <w:szCs w:val="24"/>
        </w:rPr>
        <w:t>результатов учебной работы в социально-значимых формах деятельности)</w:t>
      </w:r>
    </w:p>
    <w:p w:rsidR="0073795E" w:rsidRPr="00F169C5" w:rsidRDefault="0073795E" w:rsidP="007379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C5">
        <w:rPr>
          <w:rFonts w:ascii="Times New Roman" w:hAnsi="Times New Roman" w:cs="Times New Roman"/>
          <w:b/>
          <w:i/>
          <w:iCs/>
          <w:sz w:val="24"/>
          <w:szCs w:val="24"/>
        </w:rPr>
        <w:t>педагогическую диагностику: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предметные и личностные достижения;</w:t>
      </w:r>
    </w:p>
    <w:p w:rsidR="0073795E" w:rsidRPr="00F169C5" w:rsidRDefault="0073795E" w:rsidP="0073795E">
      <w:pPr>
        <w:widowControl w:val="0"/>
        <w:numPr>
          <w:ilvl w:val="0"/>
          <w:numId w:val="4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диагностика </w:t>
      </w:r>
      <w:proofErr w:type="spellStart"/>
      <w:r w:rsidRPr="00F169C5">
        <w:rPr>
          <w:rFonts w:ascii="Times New Roman" w:hAnsi="Times New Roman" w:cs="Times New Roman"/>
          <w:spacing w:val="-8"/>
          <w:sz w:val="24"/>
          <w:szCs w:val="24"/>
        </w:rPr>
        <w:t>сформированности</w:t>
      </w:r>
      <w:proofErr w:type="spellEnd"/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 учебно-познавательных мотивов (интерес к основам наук и методам теоретического </w:t>
      </w: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мышления, развитый мотив самообразования, связанный с жизненными перспективами и самовоспитание, стремление к анализу </w:t>
      </w:r>
      <w:r w:rsidRPr="00F169C5">
        <w:rPr>
          <w:rFonts w:ascii="Times New Roman" w:hAnsi="Times New Roman" w:cs="Times New Roman"/>
          <w:spacing w:val="-3"/>
          <w:sz w:val="24"/>
          <w:szCs w:val="24"/>
        </w:rPr>
        <w:t xml:space="preserve">индивидуального стиля своей учебной деятельности, мотивационная избирательность интересов, обусловленная выбором </w:t>
      </w:r>
      <w:r w:rsidRPr="00F169C5">
        <w:rPr>
          <w:rFonts w:ascii="Times New Roman" w:hAnsi="Times New Roman" w:cs="Times New Roman"/>
          <w:sz w:val="24"/>
          <w:szCs w:val="24"/>
        </w:rPr>
        <w:t>профессии);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диагностика </w:t>
      </w:r>
      <w:proofErr w:type="spellStart"/>
      <w:r w:rsidRPr="00F169C5">
        <w:rPr>
          <w:rFonts w:ascii="Times New Roman" w:hAnsi="Times New Roman" w:cs="Times New Roman"/>
          <w:spacing w:val="-7"/>
          <w:sz w:val="24"/>
          <w:szCs w:val="24"/>
        </w:rPr>
        <w:t>сформированности</w:t>
      </w:r>
      <w:proofErr w:type="spellEnd"/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важнейших учебных действий (выделение существенных признаков изучаемых </w:t>
      </w: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понятий, оперирование всей системой данных учебной задачи, ориентация на всю систему требований учебной задачи, </w:t>
      </w:r>
      <w:r w:rsidRPr="00F169C5">
        <w:rPr>
          <w:rFonts w:ascii="Times New Roman" w:hAnsi="Times New Roman" w:cs="Times New Roman"/>
          <w:spacing w:val="-8"/>
          <w:sz w:val="24"/>
          <w:szCs w:val="24"/>
        </w:rPr>
        <w:t xml:space="preserve">способность к рассмотрению изучаемого предмета с разных сторон, способность к смене стратегии в процессе решения учебной </w:t>
      </w:r>
      <w:r w:rsidRPr="00F169C5">
        <w:rPr>
          <w:rFonts w:ascii="Times New Roman" w:hAnsi="Times New Roman" w:cs="Times New Roman"/>
          <w:sz w:val="24"/>
          <w:szCs w:val="24"/>
        </w:rPr>
        <w:t>проблемы);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умственная работоспособность и темп учебной деятельности (сохранение учебной активности и работоспособности в течение всего урока, адаптация к учебной нагрузке, способность работать в едином темпе со всем классом и предпочтение </w:t>
      </w:r>
      <w:r w:rsidRPr="00F169C5">
        <w:rPr>
          <w:rFonts w:ascii="Times New Roman" w:hAnsi="Times New Roman" w:cs="Times New Roman"/>
          <w:sz w:val="24"/>
          <w:szCs w:val="24"/>
        </w:rPr>
        <w:t>высокого темпа работы);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развитие мышления (освоение методов теоретического и творческого мышления, использование исследовательских </w:t>
      </w:r>
      <w:r w:rsidRPr="00F169C5">
        <w:rPr>
          <w:rFonts w:ascii="Times New Roman" w:hAnsi="Times New Roman" w:cs="Times New Roman"/>
          <w:sz w:val="24"/>
          <w:szCs w:val="24"/>
        </w:rPr>
        <w:t>методов в обучении);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4"/>
          <w:sz w:val="24"/>
          <w:szCs w:val="24"/>
        </w:rPr>
        <w:t xml:space="preserve">развитие речи (богатый опыт речевого общения, использование речи как инструмента мышления, грамотность, </w:t>
      </w:r>
      <w:r w:rsidRPr="00F169C5">
        <w:rPr>
          <w:rFonts w:ascii="Times New Roman" w:hAnsi="Times New Roman" w:cs="Times New Roman"/>
          <w:spacing w:val="-3"/>
          <w:sz w:val="24"/>
          <w:szCs w:val="24"/>
        </w:rPr>
        <w:t xml:space="preserve">богатый словарный запас устной речи); взаимодействие с педагогами (включенность в личностное общение с педагогами </w:t>
      </w:r>
      <w:r w:rsidRPr="00F169C5">
        <w:rPr>
          <w:rFonts w:ascii="Times New Roman" w:hAnsi="Times New Roman" w:cs="Times New Roman"/>
          <w:sz w:val="24"/>
          <w:szCs w:val="24"/>
        </w:rPr>
        <w:t>способность к установлению деловых, партнерских отношений с взрослыми);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поведенческая </w:t>
      </w:r>
      <w:proofErr w:type="spellStart"/>
      <w:r w:rsidRPr="00F169C5">
        <w:rPr>
          <w:rFonts w:ascii="Times New Roman" w:hAnsi="Times New Roman" w:cs="Times New Roman"/>
          <w:spacing w:val="-7"/>
          <w:sz w:val="24"/>
          <w:szCs w:val="24"/>
        </w:rPr>
        <w:t>саморегуляция</w:t>
      </w:r>
      <w:proofErr w:type="spellEnd"/>
      <w:r w:rsidRPr="00F169C5">
        <w:rPr>
          <w:rFonts w:ascii="Times New Roman" w:hAnsi="Times New Roman" w:cs="Times New Roman"/>
          <w:spacing w:val="-7"/>
          <w:sz w:val="24"/>
          <w:szCs w:val="24"/>
        </w:rPr>
        <w:t xml:space="preserve"> (способность длительно подчинять поведение к намеченной цели, умение сдерживать </w:t>
      </w:r>
      <w:r w:rsidRPr="00F169C5">
        <w:rPr>
          <w:rFonts w:ascii="Times New Roman" w:hAnsi="Times New Roman" w:cs="Times New Roman"/>
          <w:spacing w:val="-6"/>
          <w:sz w:val="24"/>
          <w:szCs w:val="24"/>
        </w:rPr>
        <w:t xml:space="preserve">эмоции, моральная регуляция поведения и способность к ответственному поведению; способность принимать ответственные  </w:t>
      </w:r>
      <w:r w:rsidRPr="00F169C5">
        <w:rPr>
          <w:rFonts w:ascii="Times New Roman" w:hAnsi="Times New Roman" w:cs="Times New Roman"/>
          <w:sz w:val="24"/>
          <w:szCs w:val="24"/>
        </w:rPr>
        <w:t>решения, касающиеся других людей);</w:t>
      </w:r>
    </w:p>
    <w:p w:rsidR="0073795E" w:rsidRPr="00F169C5" w:rsidRDefault="0073795E" w:rsidP="0073795E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9C5">
        <w:rPr>
          <w:rFonts w:ascii="Times New Roman" w:hAnsi="Times New Roman" w:cs="Times New Roman"/>
          <w:spacing w:val="-8"/>
          <w:sz w:val="24"/>
          <w:szCs w:val="24"/>
        </w:rPr>
        <w:t>диагностика интересов.</w:t>
      </w:r>
    </w:p>
    <w:p w:rsidR="009406CC" w:rsidRDefault="009406CC"/>
    <w:sectPr w:rsidR="009406CC" w:rsidSect="00833D3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5B" w:rsidRDefault="006B5C5B" w:rsidP="001A371F">
      <w:pPr>
        <w:spacing w:after="0" w:line="240" w:lineRule="auto"/>
      </w:pPr>
      <w:r>
        <w:separator/>
      </w:r>
    </w:p>
  </w:endnote>
  <w:endnote w:type="continuationSeparator" w:id="0">
    <w:p w:rsidR="006B5C5B" w:rsidRDefault="006B5C5B" w:rsidP="001A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5B" w:rsidRDefault="006B5C5B" w:rsidP="001A371F">
      <w:pPr>
        <w:spacing w:after="0" w:line="240" w:lineRule="auto"/>
      </w:pPr>
      <w:r>
        <w:separator/>
      </w:r>
    </w:p>
  </w:footnote>
  <w:footnote w:type="continuationSeparator" w:id="0">
    <w:p w:rsidR="006B5C5B" w:rsidRDefault="006B5C5B" w:rsidP="001A3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6EBD98"/>
    <w:lvl w:ilvl="0">
      <w:numFmt w:val="bullet"/>
      <w:lvlText w:val="*"/>
      <w:lvlJc w:val="left"/>
    </w:lvl>
  </w:abstractNum>
  <w:abstractNum w:abstractNumId="1">
    <w:nsid w:val="003E0939"/>
    <w:multiLevelType w:val="hybridMultilevel"/>
    <w:tmpl w:val="BD12FE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66D11"/>
    <w:multiLevelType w:val="hybridMultilevel"/>
    <w:tmpl w:val="EAFA0C7C"/>
    <w:lvl w:ilvl="0" w:tplc="8E6EBD98">
      <w:start w:val="65535"/>
      <w:numFmt w:val="bullet"/>
      <w:lvlText w:val="♦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16940"/>
    <w:multiLevelType w:val="hybridMultilevel"/>
    <w:tmpl w:val="08FE3E4E"/>
    <w:lvl w:ilvl="0" w:tplc="0419000B">
      <w:start w:val="1"/>
      <w:numFmt w:val="bullet"/>
      <w:lvlText w:val="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4">
    <w:nsid w:val="15D23B42"/>
    <w:multiLevelType w:val="hybridMultilevel"/>
    <w:tmpl w:val="3A0438BC"/>
    <w:lvl w:ilvl="0" w:tplc="041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>
    <w:nsid w:val="17111C90"/>
    <w:multiLevelType w:val="hybridMultilevel"/>
    <w:tmpl w:val="D5F0D16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8342C98"/>
    <w:multiLevelType w:val="hybridMultilevel"/>
    <w:tmpl w:val="E06E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45924"/>
    <w:multiLevelType w:val="hybridMultilevel"/>
    <w:tmpl w:val="141CEC64"/>
    <w:lvl w:ilvl="0" w:tplc="0419000B">
      <w:start w:val="1"/>
      <w:numFmt w:val="bullet"/>
      <w:lvlText w:val=""/>
      <w:lvlJc w:val="left"/>
      <w:pPr>
        <w:tabs>
          <w:tab w:val="num" w:pos="1243"/>
        </w:tabs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3"/>
        </w:tabs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3"/>
        </w:tabs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3"/>
        </w:tabs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3"/>
        </w:tabs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3"/>
        </w:tabs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3"/>
        </w:tabs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3"/>
        </w:tabs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3"/>
        </w:tabs>
        <w:ind w:left="7003" w:hanging="360"/>
      </w:pPr>
      <w:rPr>
        <w:rFonts w:ascii="Wingdings" w:hAnsi="Wingdings" w:hint="default"/>
      </w:rPr>
    </w:lvl>
  </w:abstractNum>
  <w:abstractNum w:abstractNumId="8">
    <w:nsid w:val="23407E69"/>
    <w:multiLevelType w:val="hybridMultilevel"/>
    <w:tmpl w:val="A150F4BA"/>
    <w:lvl w:ilvl="0" w:tplc="0419000B">
      <w:start w:val="1"/>
      <w:numFmt w:val="bullet"/>
      <w:lvlText w:val="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9">
    <w:nsid w:val="271E7128"/>
    <w:multiLevelType w:val="hybridMultilevel"/>
    <w:tmpl w:val="5D481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07424"/>
    <w:multiLevelType w:val="hybridMultilevel"/>
    <w:tmpl w:val="BF103896"/>
    <w:lvl w:ilvl="0" w:tplc="0419000B">
      <w:start w:val="1"/>
      <w:numFmt w:val="bullet"/>
      <w:lvlText w:val=""/>
      <w:lvlJc w:val="left"/>
      <w:pPr>
        <w:tabs>
          <w:tab w:val="num" w:pos="1243"/>
        </w:tabs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3"/>
        </w:tabs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3"/>
        </w:tabs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3"/>
        </w:tabs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3"/>
        </w:tabs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3"/>
        </w:tabs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3"/>
        </w:tabs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3"/>
        </w:tabs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3"/>
        </w:tabs>
        <w:ind w:left="7003" w:hanging="360"/>
      </w:pPr>
      <w:rPr>
        <w:rFonts w:ascii="Wingdings" w:hAnsi="Wingdings" w:hint="default"/>
      </w:rPr>
    </w:lvl>
  </w:abstractNum>
  <w:abstractNum w:abstractNumId="11">
    <w:nsid w:val="2AC807ED"/>
    <w:multiLevelType w:val="hybridMultilevel"/>
    <w:tmpl w:val="07D49312"/>
    <w:lvl w:ilvl="0" w:tplc="0419000D">
      <w:start w:val="1"/>
      <w:numFmt w:val="bullet"/>
      <w:lvlText w:val=""/>
      <w:lvlJc w:val="left"/>
      <w:pPr>
        <w:ind w:left="19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12">
    <w:nsid w:val="2E397CB4"/>
    <w:multiLevelType w:val="hybridMultilevel"/>
    <w:tmpl w:val="B1A82F34"/>
    <w:lvl w:ilvl="0" w:tplc="8E6EBD98">
      <w:start w:val="65535"/>
      <w:numFmt w:val="bullet"/>
      <w:lvlText w:val="♦"/>
      <w:lvlJc w:val="left"/>
      <w:pPr>
        <w:ind w:left="12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3">
    <w:nsid w:val="325511F3"/>
    <w:multiLevelType w:val="hybridMultilevel"/>
    <w:tmpl w:val="80CEBEF6"/>
    <w:lvl w:ilvl="0" w:tplc="0419000B">
      <w:start w:val="1"/>
      <w:numFmt w:val="bullet"/>
      <w:lvlText w:val="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14">
    <w:nsid w:val="33C124F4"/>
    <w:multiLevelType w:val="hybridMultilevel"/>
    <w:tmpl w:val="95964718"/>
    <w:lvl w:ilvl="0" w:tplc="0419000B">
      <w:start w:val="1"/>
      <w:numFmt w:val="bullet"/>
      <w:lvlText w:val="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15">
    <w:nsid w:val="38BA7CF6"/>
    <w:multiLevelType w:val="hybridMultilevel"/>
    <w:tmpl w:val="629A1FE8"/>
    <w:lvl w:ilvl="0" w:tplc="8E6EBD98">
      <w:start w:val="65535"/>
      <w:numFmt w:val="bullet"/>
      <w:lvlText w:val="♦"/>
      <w:lvlJc w:val="left"/>
      <w:pPr>
        <w:ind w:left="12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4231265F"/>
    <w:multiLevelType w:val="hybridMultilevel"/>
    <w:tmpl w:val="7D3CC95A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54B55B83"/>
    <w:multiLevelType w:val="hybridMultilevel"/>
    <w:tmpl w:val="DEB2E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C42DB9"/>
    <w:multiLevelType w:val="hybridMultilevel"/>
    <w:tmpl w:val="253A8392"/>
    <w:lvl w:ilvl="0" w:tplc="8E6EBD98">
      <w:start w:val="65535"/>
      <w:numFmt w:val="bullet"/>
      <w:lvlText w:val="♦"/>
      <w:lvlJc w:val="left"/>
      <w:pPr>
        <w:ind w:left="130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19">
    <w:nsid w:val="57581893"/>
    <w:multiLevelType w:val="hybridMultilevel"/>
    <w:tmpl w:val="03645DD4"/>
    <w:lvl w:ilvl="0" w:tplc="0419000B">
      <w:start w:val="1"/>
      <w:numFmt w:val="bullet"/>
      <w:lvlText w:val=""/>
      <w:lvlJc w:val="left"/>
      <w:pPr>
        <w:tabs>
          <w:tab w:val="num" w:pos="1263"/>
        </w:tabs>
        <w:ind w:left="12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3"/>
        </w:tabs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3"/>
        </w:tabs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20">
    <w:nsid w:val="5D624CF4"/>
    <w:multiLevelType w:val="hybridMultilevel"/>
    <w:tmpl w:val="CB1CA562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5E7D2F3D"/>
    <w:multiLevelType w:val="hybridMultilevel"/>
    <w:tmpl w:val="496413CA"/>
    <w:lvl w:ilvl="0" w:tplc="0419000D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>
    <w:nsid w:val="61861EC7"/>
    <w:multiLevelType w:val="hybridMultilevel"/>
    <w:tmpl w:val="E7F659F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3BD1C71"/>
    <w:multiLevelType w:val="hybridMultilevel"/>
    <w:tmpl w:val="C8FAA1AE"/>
    <w:lvl w:ilvl="0" w:tplc="0419000B">
      <w:start w:val="1"/>
      <w:numFmt w:val="bullet"/>
      <w:lvlText w:val=""/>
      <w:lvlJc w:val="left"/>
      <w:pPr>
        <w:ind w:left="12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24">
    <w:nsid w:val="67696B77"/>
    <w:multiLevelType w:val="hybridMultilevel"/>
    <w:tmpl w:val="066CBA88"/>
    <w:lvl w:ilvl="0" w:tplc="0419000B">
      <w:start w:val="1"/>
      <w:numFmt w:val="bullet"/>
      <w:lvlText w:val="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25">
    <w:nsid w:val="69B1686F"/>
    <w:multiLevelType w:val="hybridMultilevel"/>
    <w:tmpl w:val="952E9712"/>
    <w:lvl w:ilvl="0" w:tplc="8E6EBD98">
      <w:start w:val="65535"/>
      <w:numFmt w:val="bullet"/>
      <w:lvlText w:val="♦"/>
      <w:lvlJc w:val="left"/>
      <w:pPr>
        <w:ind w:left="12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6">
    <w:nsid w:val="741B78A5"/>
    <w:multiLevelType w:val="hybridMultilevel"/>
    <w:tmpl w:val="38C44A86"/>
    <w:lvl w:ilvl="0" w:tplc="0419000F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7">
    <w:nsid w:val="7C232D55"/>
    <w:multiLevelType w:val="hybridMultilevel"/>
    <w:tmpl w:val="7DB650B4"/>
    <w:lvl w:ilvl="0" w:tplc="0419000B">
      <w:start w:val="1"/>
      <w:numFmt w:val="bullet"/>
      <w:lvlText w:val=""/>
      <w:lvlJc w:val="left"/>
      <w:pPr>
        <w:tabs>
          <w:tab w:val="num" w:pos="1262"/>
        </w:tabs>
        <w:ind w:left="12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♦"/>
        <w:legacy w:legacy="1" w:legacySpace="0" w:legacyIndent="37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♦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3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  <w:num w:numId="12">
    <w:abstractNumId w:val="19"/>
  </w:num>
  <w:num w:numId="13">
    <w:abstractNumId w:val="27"/>
  </w:num>
  <w:num w:numId="14">
    <w:abstractNumId w:val="14"/>
  </w:num>
  <w:num w:numId="15">
    <w:abstractNumId w:val="24"/>
  </w:num>
  <w:num w:numId="16">
    <w:abstractNumId w:val="16"/>
  </w:num>
  <w:num w:numId="17">
    <w:abstractNumId w:val="6"/>
  </w:num>
  <w:num w:numId="18">
    <w:abstractNumId w:val="23"/>
  </w:num>
  <w:num w:numId="19">
    <w:abstractNumId w:val="4"/>
  </w:num>
  <w:num w:numId="20">
    <w:abstractNumId w:val="22"/>
  </w:num>
  <w:num w:numId="21">
    <w:abstractNumId w:val="18"/>
  </w:num>
  <w:num w:numId="22">
    <w:abstractNumId w:val="1"/>
  </w:num>
  <w:num w:numId="23">
    <w:abstractNumId w:val="2"/>
  </w:num>
  <w:num w:numId="24">
    <w:abstractNumId w:val="25"/>
  </w:num>
  <w:num w:numId="25">
    <w:abstractNumId w:val="11"/>
  </w:num>
  <w:num w:numId="26">
    <w:abstractNumId w:val="12"/>
  </w:num>
  <w:num w:numId="27">
    <w:abstractNumId w:val="15"/>
  </w:num>
  <w:num w:numId="28">
    <w:abstractNumId w:val="2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795E"/>
    <w:rsid w:val="00067162"/>
    <w:rsid w:val="0007684C"/>
    <w:rsid w:val="000E32EB"/>
    <w:rsid w:val="001475D1"/>
    <w:rsid w:val="00157827"/>
    <w:rsid w:val="001A371F"/>
    <w:rsid w:val="00310EFA"/>
    <w:rsid w:val="003648A5"/>
    <w:rsid w:val="003854F2"/>
    <w:rsid w:val="00406BDE"/>
    <w:rsid w:val="006574FE"/>
    <w:rsid w:val="006B5C5B"/>
    <w:rsid w:val="0073795E"/>
    <w:rsid w:val="007C2C06"/>
    <w:rsid w:val="00833D38"/>
    <w:rsid w:val="00864556"/>
    <w:rsid w:val="008C5078"/>
    <w:rsid w:val="008C77E6"/>
    <w:rsid w:val="0090334B"/>
    <w:rsid w:val="009406CC"/>
    <w:rsid w:val="009A1C3A"/>
    <w:rsid w:val="009E0711"/>
    <w:rsid w:val="00AF482C"/>
    <w:rsid w:val="00B76F6C"/>
    <w:rsid w:val="00BB0144"/>
    <w:rsid w:val="00BE737D"/>
    <w:rsid w:val="00CA35F2"/>
    <w:rsid w:val="00D201B4"/>
    <w:rsid w:val="00DE04E8"/>
    <w:rsid w:val="00E75102"/>
    <w:rsid w:val="00F169C5"/>
    <w:rsid w:val="00FD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FA"/>
  </w:style>
  <w:style w:type="paragraph" w:styleId="1">
    <w:name w:val="heading 1"/>
    <w:basedOn w:val="a"/>
    <w:next w:val="a"/>
    <w:link w:val="10"/>
    <w:uiPriority w:val="9"/>
    <w:qFormat/>
    <w:rsid w:val="0073795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795E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9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379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nhideWhenUsed/>
    <w:rsid w:val="0073795E"/>
    <w:pPr>
      <w:spacing w:after="0" w:line="240" w:lineRule="auto"/>
      <w:ind w:left="720" w:firstLine="41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73795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7379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TOC Heading"/>
    <w:basedOn w:val="1"/>
    <w:next w:val="a"/>
    <w:uiPriority w:val="39"/>
    <w:semiHidden/>
    <w:unhideWhenUsed/>
    <w:qFormat/>
    <w:rsid w:val="0073795E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37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3795E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73795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E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71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A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371F"/>
  </w:style>
  <w:style w:type="paragraph" w:styleId="ac">
    <w:name w:val="footer"/>
    <w:basedOn w:val="a"/>
    <w:link w:val="ad"/>
    <w:uiPriority w:val="99"/>
    <w:unhideWhenUsed/>
    <w:rsid w:val="001A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A371F"/>
  </w:style>
  <w:style w:type="paragraph" w:styleId="ae">
    <w:name w:val="List Paragraph"/>
    <w:basedOn w:val="a"/>
    <w:uiPriority w:val="34"/>
    <w:qFormat/>
    <w:rsid w:val="00DE04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193D4-E0C0-4E56-93F3-FB2A44B9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25</Pages>
  <Words>6475</Words>
  <Characters>36910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ПСОШ№1</dc:creator>
  <cp:keywords/>
  <dc:description/>
  <cp:lastModifiedBy>Рукият</cp:lastModifiedBy>
  <cp:revision>27</cp:revision>
  <cp:lastPrinted>2015-09-05T12:58:00Z</cp:lastPrinted>
  <dcterms:created xsi:type="dcterms:W3CDTF">2015-09-05T10:44:00Z</dcterms:created>
  <dcterms:modified xsi:type="dcterms:W3CDTF">2017-11-17T10:25:00Z</dcterms:modified>
</cp:coreProperties>
</file>